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57AA" w:rsidRPr="00717073" w:rsidRDefault="008317F6" w:rsidP="000257AA">
      <w:pPr>
        <w:jc w:val="center"/>
        <w:rPr>
          <w:rFonts w:ascii="Bookman Old Style" w:hAnsi="Bookman Old Style"/>
        </w:rPr>
      </w:pPr>
      <w:r w:rsidRPr="008317F6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254" type="#_x0000_t75" style="position:absolute;left:0;text-align:left;margin-left:0;margin-top:.3pt;width:37.5pt;height:44.5pt;z-index:251660288;mso-position-horizontal:center" fillcolor="window">
            <v:imagedata r:id="rId8" o:title=""/>
          </v:shape>
        </w:pict>
      </w:r>
    </w:p>
    <w:p w:rsidR="000257AA" w:rsidRPr="00717073" w:rsidRDefault="000257AA" w:rsidP="000257AA">
      <w:pPr>
        <w:jc w:val="center"/>
      </w:pPr>
    </w:p>
    <w:p w:rsidR="000257AA" w:rsidRPr="00717073" w:rsidRDefault="000257AA" w:rsidP="000257AA">
      <w:pPr>
        <w:jc w:val="center"/>
      </w:pPr>
    </w:p>
    <w:p w:rsidR="000257AA" w:rsidRPr="00717073" w:rsidRDefault="000257AA" w:rsidP="000257AA">
      <w:pPr>
        <w:jc w:val="center"/>
        <w:rPr>
          <w:sz w:val="16"/>
        </w:rPr>
      </w:pPr>
    </w:p>
    <w:p w:rsidR="000257AA" w:rsidRPr="00717073" w:rsidRDefault="000257AA" w:rsidP="000257AA">
      <w:pPr>
        <w:jc w:val="center"/>
        <w:rPr>
          <w:sz w:val="27"/>
          <w:szCs w:val="27"/>
        </w:rPr>
      </w:pPr>
      <w:r w:rsidRPr="00717073">
        <w:rPr>
          <w:sz w:val="27"/>
          <w:szCs w:val="27"/>
        </w:rPr>
        <w:t>АДМИНИСТРАЦИЯ ВЕЛИКОУСТЮГСКОГО МУНИЦИПАЛЬНОГО ОКРУГА</w:t>
      </w:r>
    </w:p>
    <w:p w:rsidR="000257AA" w:rsidRPr="00717073" w:rsidRDefault="000257AA" w:rsidP="000257AA">
      <w:pPr>
        <w:jc w:val="center"/>
        <w:rPr>
          <w:sz w:val="27"/>
          <w:szCs w:val="27"/>
        </w:rPr>
      </w:pPr>
      <w:r w:rsidRPr="00717073">
        <w:rPr>
          <w:sz w:val="27"/>
          <w:szCs w:val="27"/>
        </w:rPr>
        <w:t>ВОЛОГОДСКОЙ ОБЛАСТИ</w:t>
      </w:r>
    </w:p>
    <w:p w:rsidR="000257AA" w:rsidRPr="00717073" w:rsidRDefault="000257AA" w:rsidP="000257AA">
      <w:pPr>
        <w:jc w:val="center"/>
        <w:rPr>
          <w:sz w:val="27"/>
          <w:szCs w:val="27"/>
        </w:rPr>
      </w:pPr>
    </w:p>
    <w:p w:rsidR="000257AA" w:rsidRPr="00717073" w:rsidRDefault="000257AA" w:rsidP="000257AA">
      <w:pPr>
        <w:jc w:val="center"/>
        <w:rPr>
          <w:sz w:val="27"/>
          <w:szCs w:val="27"/>
        </w:rPr>
      </w:pPr>
    </w:p>
    <w:p w:rsidR="000257AA" w:rsidRPr="00717073" w:rsidRDefault="000257AA" w:rsidP="000257AA">
      <w:pPr>
        <w:jc w:val="center"/>
        <w:rPr>
          <w:b/>
          <w:sz w:val="27"/>
          <w:szCs w:val="27"/>
        </w:rPr>
      </w:pPr>
      <w:r w:rsidRPr="00717073">
        <w:rPr>
          <w:b/>
          <w:sz w:val="27"/>
          <w:szCs w:val="27"/>
        </w:rPr>
        <w:t>ПОСТАНОВЛЕНИЕ</w:t>
      </w:r>
    </w:p>
    <w:p w:rsidR="000257AA" w:rsidRPr="00717073" w:rsidRDefault="000257AA" w:rsidP="000257AA">
      <w:pPr>
        <w:jc w:val="center"/>
        <w:rPr>
          <w:b/>
          <w:sz w:val="27"/>
          <w:szCs w:val="27"/>
        </w:rPr>
      </w:pPr>
    </w:p>
    <w:p w:rsidR="000257AA" w:rsidRPr="00717073" w:rsidRDefault="000257AA" w:rsidP="000257AA">
      <w:pPr>
        <w:jc w:val="center"/>
        <w:rPr>
          <w:b/>
          <w:sz w:val="27"/>
          <w:szCs w:val="27"/>
        </w:rPr>
      </w:pPr>
    </w:p>
    <w:p w:rsidR="000257AA" w:rsidRPr="00717073" w:rsidRDefault="000257AA" w:rsidP="000257AA">
      <w:pPr>
        <w:jc w:val="both"/>
        <w:rPr>
          <w:sz w:val="27"/>
          <w:szCs w:val="27"/>
          <w:u w:val="single"/>
        </w:rPr>
      </w:pPr>
      <w:r w:rsidRPr="00717073">
        <w:rPr>
          <w:sz w:val="27"/>
          <w:szCs w:val="27"/>
        </w:rPr>
        <w:t xml:space="preserve">        </w:t>
      </w:r>
      <w:r w:rsidRPr="00717073">
        <w:rPr>
          <w:sz w:val="27"/>
          <w:szCs w:val="27"/>
        </w:rPr>
        <w:tab/>
      </w:r>
      <w:r w:rsidRPr="00717073">
        <w:rPr>
          <w:sz w:val="27"/>
          <w:szCs w:val="27"/>
        </w:rPr>
        <w:tab/>
        <w:t xml:space="preserve">   </w:t>
      </w:r>
      <w:r w:rsidRPr="00717073">
        <w:rPr>
          <w:sz w:val="27"/>
          <w:szCs w:val="27"/>
        </w:rPr>
        <w:tab/>
      </w:r>
      <w:r w:rsidRPr="00717073">
        <w:rPr>
          <w:sz w:val="27"/>
          <w:szCs w:val="27"/>
        </w:rPr>
        <w:tab/>
      </w:r>
      <w:r w:rsidRPr="00717073">
        <w:rPr>
          <w:sz w:val="27"/>
          <w:szCs w:val="27"/>
        </w:rPr>
        <w:tab/>
      </w:r>
      <w:r w:rsidRPr="00717073">
        <w:rPr>
          <w:sz w:val="27"/>
          <w:szCs w:val="27"/>
        </w:rPr>
        <w:tab/>
      </w:r>
      <w:r w:rsidRPr="00717073">
        <w:rPr>
          <w:sz w:val="27"/>
          <w:szCs w:val="27"/>
        </w:rPr>
        <w:tab/>
      </w:r>
      <w:r w:rsidRPr="00717073">
        <w:rPr>
          <w:sz w:val="27"/>
          <w:szCs w:val="27"/>
        </w:rPr>
        <w:tab/>
        <w:t xml:space="preserve">                           № </w:t>
      </w:r>
    </w:p>
    <w:p w:rsidR="000257AA" w:rsidRPr="00717073" w:rsidRDefault="000257AA" w:rsidP="000257AA">
      <w:pPr>
        <w:jc w:val="both"/>
        <w:rPr>
          <w:sz w:val="27"/>
          <w:szCs w:val="27"/>
          <w:u w:val="single"/>
        </w:rPr>
      </w:pPr>
    </w:p>
    <w:p w:rsidR="000257AA" w:rsidRPr="00717073" w:rsidRDefault="000257AA" w:rsidP="000257AA">
      <w:pPr>
        <w:jc w:val="center"/>
        <w:rPr>
          <w:sz w:val="27"/>
          <w:szCs w:val="27"/>
        </w:rPr>
      </w:pPr>
      <w:r w:rsidRPr="00717073">
        <w:rPr>
          <w:sz w:val="27"/>
          <w:szCs w:val="27"/>
        </w:rPr>
        <w:t>г. Великий Устюг</w:t>
      </w:r>
    </w:p>
    <w:p w:rsidR="0007435F" w:rsidRPr="00717073" w:rsidRDefault="0007435F" w:rsidP="0007435F">
      <w:pPr>
        <w:jc w:val="center"/>
        <w:rPr>
          <w:sz w:val="27"/>
          <w:szCs w:val="27"/>
        </w:rPr>
      </w:pPr>
    </w:p>
    <w:p w:rsidR="0007435F" w:rsidRPr="00717073" w:rsidRDefault="0007435F" w:rsidP="0007435F">
      <w:pPr>
        <w:jc w:val="center"/>
        <w:rPr>
          <w:sz w:val="27"/>
          <w:szCs w:val="27"/>
        </w:rPr>
      </w:pPr>
    </w:p>
    <w:p w:rsidR="0007435F" w:rsidRPr="00717073" w:rsidRDefault="0007435F" w:rsidP="000257AA">
      <w:pPr>
        <w:shd w:val="clear" w:color="auto" w:fill="FFFFFF"/>
        <w:jc w:val="center"/>
        <w:rPr>
          <w:b/>
          <w:sz w:val="27"/>
          <w:szCs w:val="27"/>
        </w:rPr>
      </w:pPr>
      <w:r w:rsidRPr="00717073">
        <w:rPr>
          <w:b/>
          <w:sz w:val="27"/>
          <w:szCs w:val="27"/>
        </w:rPr>
        <w:t>Об утверждении нормативных затрат</w:t>
      </w:r>
    </w:p>
    <w:p w:rsidR="00A30BA8" w:rsidRPr="00717073" w:rsidRDefault="0007435F" w:rsidP="00A30BA8">
      <w:pPr>
        <w:shd w:val="clear" w:color="auto" w:fill="FFFFFF"/>
        <w:jc w:val="center"/>
        <w:rPr>
          <w:b/>
          <w:sz w:val="27"/>
          <w:szCs w:val="27"/>
        </w:rPr>
      </w:pPr>
      <w:r w:rsidRPr="00717073">
        <w:rPr>
          <w:b/>
          <w:sz w:val="27"/>
          <w:szCs w:val="27"/>
        </w:rPr>
        <w:t xml:space="preserve">на обеспечение функций управления </w:t>
      </w:r>
      <w:r w:rsidR="00A30BA8" w:rsidRPr="00717073">
        <w:rPr>
          <w:b/>
          <w:sz w:val="27"/>
          <w:szCs w:val="27"/>
        </w:rPr>
        <w:t xml:space="preserve">образования администрации </w:t>
      </w:r>
    </w:p>
    <w:p w:rsidR="00E34246" w:rsidRPr="00717073" w:rsidRDefault="00A30BA8" w:rsidP="00A30BA8">
      <w:pPr>
        <w:shd w:val="clear" w:color="auto" w:fill="FFFFFF"/>
        <w:jc w:val="center"/>
        <w:rPr>
          <w:b/>
          <w:color w:val="000000"/>
          <w:sz w:val="27"/>
          <w:szCs w:val="27"/>
        </w:rPr>
      </w:pPr>
      <w:r w:rsidRPr="00717073">
        <w:rPr>
          <w:b/>
          <w:sz w:val="27"/>
          <w:szCs w:val="27"/>
        </w:rPr>
        <w:t>Великоустюгского муниципального округа Вологодской области</w:t>
      </w:r>
    </w:p>
    <w:p w:rsidR="0007435F" w:rsidRPr="00717073" w:rsidRDefault="0007435F" w:rsidP="00E34246">
      <w:pPr>
        <w:shd w:val="clear" w:color="auto" w:fill="FFFFFF"/>
        <w:jc w:val="center"/>
        <w:rPr>
          <w:b/>
          <w:sz w:val="27"/>
          <w:szCs w:val="27"/>
        </w:rPr>
      </w:pPr>
    </w:p>
    <w:p w:rsidR="000257AA" w:rsidRPr="00717073" w:rsidRDefault="000257AA" w:rsidP="00E34246">
      <w:pPr>
        <w:shd w:val="clear" w:color="auto" w:fill="FFFFFF"/>
        <w:jc w:val="center"/>
        <w:rPr>
          <w:b/>
          <w:sz w:val="27"/>
          <w:szCs w:val="27"/>
        </w:rPr>
      </w:pPr>
    </w:p>
    <w:p w:rsidR="0007435F" w:rsidRPr="00717073" w:rsidRDefault="0007435F" w:rsidP="0007435F">
      <w:pPr>
        <w:widowControl w:val="0"/>
        <w:suppressAutoHyphens/>
        <w:autoSpaceDN w:val="0"/>
        <w:ind w:firstLine="709"/>
        <w:jc w:val="both"/>
        <w:rPr>
          <w:rFonts w:eastAsia="Andale Sans UI" w:cs="Tahoma"/>
          <w:sz w:val="27"/>
          <w:szCs w:val="27"/>
          <w:lang w:eastAsia="ja-JP" w:bidi="fa-IR"/>
        </w:rPr>
      </w:pPr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В </w:t>
      </w:r>
      <w:r w:rsidR="00692D1E" w:rsidRPr="00717073">
        <w:rPr>
          <w:rFonts w:eastAsia="Andale Sans UI" w:cs="Tahoma"/>
          <w:sz w:val="27"/>
          <w:szCs w:val="27"/>
          <w:lang w:eastAsia="ja-JP" w:bidi="fa-IR"/>
        </w:rPr>
        <w:t>соответствии</w:t>
      </w:r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r w:rsidR="00692D1E" w:rsidRPr="00717073">
        <w:rPr>
          <w:rFonts w:eastAsia="Andale Sans UI" w:cs="Tahoma"/>
          <w:sz w:val="27"/>
          <w:szCs w:val="27"/>
          <w:lang w:eastAsia="ja-JP" w:bidi="fa-IR"/>
        </w:rPr>
        <w:t>со</w:t>
      </w:r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r w:rsidR="00692D1E" w:rsidRPr="00717073">
        <w:rPr>
          <w:rFonts w:eastAsia="Andale Sans UI" w:cs="Tahoma"/>
          <w:sz w:val="27"/>
          <w:szCs w:val="27"/>
          <w:lang w:eastAsia="ja-JP" w:bidi="fa-IR"/>
        </w:rPr>
        <w:t>статьёй</w:t>
      </w:r>
      <w:r w:rsidR="00692D1E"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19 </w:t>
      </w:r>
      <w:r w:rsidR="00692D1E" w:rsidRPr="00717073">
        <w:rPr>
          <w:rFonts w:eastAsia="Andale Sans UI" w:cs="Tahoma"/>
          <w:sz w:val="27"/>
          <w:szCs w:val="27"/>
          <w:lang w:eastAsia="ja-JP" w:bidi="fa-IR"/>
        </w:rPr>
        <w:t>Федерального</w:t>
      </w:r>
      <w:r w:rsidR="00692D1E"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r w:rsidR="00692D1E" w:rsidRPr="00717073">
        <w:rPr>
          <w:rFonts w:eastAsia="Andale Sans UI" w:cs="Tahoma"/>
          <w:sz w:val="27"/>
          <w:szCs w:val="27"/>
          <w:lang w:eastAsia="ja-JP" w:bidi="fa-IR"/>
        </w:rPr>
        <w:t>закона</w:t>
      </w:r>
      <w:r w:rsidR="00692D1E"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r w:rsidR="00692D1E" w:rsidRPr="00717073">
        <w:rPr>
          <w:rFonts w:eastAsia="Andale Sans UI" w:cs="Tahoma"/>
          <w:sz w:val="27"/>
          <w:szCs w:val="27"/>
          <w:lang w:eastAsia="ja-JP" w:bidi="fa-IR"/>
        </w:rPr>
        <w:t>от</w:t>
      </w:r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r w:rsidRPr="00717073">
        <w:rPr>
          <w:rFonts w:eastAsia="Andale Sans UI" w:cs="Tahoma"/>
          <w:sz w:val="27"/>
          <w:szCs w:val="27"/>
          <w:lang w:eastAsia="ja-JP" w:bidi="fa-IR"/>
        </w:rPr>
        <w:t>0</w:t>
      </w:r>
      <w:r w:rsidRPr="00717073">
        <w:rPr>
          <w:rFonts w:eastAsia="Andale Sans UI" w:cs="Tahoma"/>
          <w:sz w:val="27"/>
          <w:szCs w:val="27"/>
          <w:lang w:val="de-DE" w:eastAsia="ja-JP" w:bidi="fa-IR"/>
        </w:rPr>
        <w:t>5</w:t>
      </w:r>
      <w:r w:rsidRPr="00717073">
        <w:rPr>
          <w:rFonts w:eastAsia="Andale Sans UI" w:cs="Tahoma"/>
          <w:sz w:val="27"/>
          <w:szCs w:val="27"/>
          <w:lang w:eastAsia="ja-JP" w:bidi="fa-IR"/>
        </w:rPr>
        <w:t>.04.</w:t>
      </w:r>
      <w:r w:rsidR="000257AA" w:rsidRPr="00717073">
        <w:rPr>
          <w:rFonts w:eastAsia="Andale Sans UI" w:cs="Tahoma"/>
          <w:sz w:val="27"/>
          <w:szCs w:val="27"/>
          <w:lang w:val="de-DE" w:eastAsia="ja-JP" w:bidi="fa-IR"/>
        </w:rPr>
        <w:t>2013</w:t>
      </w:r>
      <w:r w:rsidRPr="00717073">
        <w:rPr>
          <w:rFonts w:eastAsia="Andale Sans UI" w:cs="Tahoma"/>
          <w:sz w:val="27"/>
          <w:szCs w:val="27"/>
          <w:lang w:eastAsia="ja-JP" w:bidi="fa-IR"/>
        </w:rPr>
        <w:t xml:space="preserve"> </w:t>
      </w:r>
      <w:r w:rsidRPr="00717073">
        <w:rPr>
          <w:rFonts w:eastAsia="Andale Sans UI" w:cs="Tahoma"/>
          <w:sz w:val="27"/>
          <w:szCs w:val="27"/>
          <w:lang w:val="de-DE" w:eastAsia="ja-JP" w:bidi="fa-IR"/>
        </w:rPr>
        <w:t>№ 44</w:t>
      </w:r>
      <w:r w:rsidRPr="00717073">
        <w:rPr>
          <w:rFonts w:eastAsia="Andale Sans UI" w:cs="Tahoma"/>
          <w:sz w:val="27"/>
          <w:szCs w:val="27"/>
          <w:lang w:eastAsia="ja-JP" w:bidi="fa-IR"/>
        </w:rPr>
        <w:t>-</w:t>
      </w:r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ФЗ «О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контрактной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системе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в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сфере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закупок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товаров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,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работ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,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услуг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для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обеспечения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государственных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и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муниципальных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нужд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»,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постановлением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Правительства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Российской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Федерации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от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13</w:t>
      </w:r>
      <w:r w:rsidRPr="00717073">
        <w:rPr>
          <w:rFonts w:eastAsia="Andale Sans UI" w:cs="Tahoma"/>
          <w:sz w:val="27"/>
          <w:szCs w:val="27"/>
          <w:lang w:eastAsia="ja-JP" w:bidi="fa-IR"/>
        </w:rPr>
        <w:t>.10.</w:t>
      </w:r>
      <w:r w:rsidRPr="00717073">
        <w:rPr>
          <w:rFonts w:eastAsia="Andale Sans UI" w:cs="Tahoma"/>
          <w:sz w:val="27"/>
          <w:szCs w:val="27"/>
          <w:lang w:val="de-DE" w:eastAsia="ja-JP" w:bidi="fa-IR"/>
        </w:rPr>
        <w:t>2014 № 1047 «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Об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общих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правилах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определения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нормативных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затрат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на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обеспечение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функций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государственных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органов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,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органов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управления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государственными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внебюджетными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фондами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и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муниципальных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органов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,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включая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соответственно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территориальные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органы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и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подведомственные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каз</w:t>
      </w:r>
      <w:proofErr w:type="spellEnd"/>
      <w:r w:rsidRPr="00717073">
        <w:rPr>
          <w:rFonts w:eastAsia="Andale Sans UI" w:cs="Tahoma"/>
          <w:sz w:val="27"/>
          <w:szCs w:val="27"/>
          <w:lang w:eastAsia="ja-JP" w:bidi="fa-IR"/>
        </w:rPr>
        <w:t>ё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нные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учреждения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»,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постановлением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администрации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Великоустюгского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муниципального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r w:rsidRPr="00717073">
        <w:rPr>
          <w:rFonts w:eastAsia="Andale Sans UI" w:cs="Tahoma"/>
          <w:sz w:val="27"/>
          <w:szCs w:val="27"/>
          <w:lang w:eastAsia="ja-JP" w:bidi="fa-IR"/>
        </w:rPr>
        <w:t>округа</w:t>
      </w:r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от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r w:rsidRPr="00717073">
        <w:rPr>
          <w:rFonts w:eastAsia="Andale Sans UI" w:cs="Tahoma"/>
          <w:sz w:val="27"/>
          <w:szCs w:val="27"/>
          <w:lang w:eastAsia="ja-JP" w:bidi="fa-IR"/>
        </w:rPr>
        <w:t>06</w:t>
      </w:r>
      <w:r w:rsidRPr="00717073">
        <w:rPr>
          <w:rFonts w:eastAsia="Andale Sans UI" w:cs="Tahoma"/>
          <w:sz w:val="27"/>
          <w:szCs w:val="27"/>
          <w:lang w:val="de-DE" w:eastAsia="ja-JP" w:bidi="fa-IR"/>
        </w:rPr>
        <w:t>.07.20</w:t>
      </w:r>
      <w:r w:rsidRPr="00717073">
        <w:rPr>
          <w:rFonts w:eastAsia="Andale Sans UI" w:cs="Tahoma"/>
          <w:sz w:val="27"/>
          <w:szCs w:val="27"/>
          <w:lang w:eastAsia="ja-JP" w:bidi="fa-IR"/>
        </w:rPr>
        <w:t>23</w:t>
      </w:r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№ </w:t>
      </w:r>
      <w:r w:rsidRPr="00717073">
        <w:rPr>
          <w:rFonts w:eastAsia="Andale Sans UI" w:cs="Tahoma"/>
          <w:sz w:val="27"/>
          <w:szCs w:val="27"/>
          <w:lang w:eastAsia="ja-JP" w:bidi="fa-IR"/>
        </w:rPr>
        <w:t>1885</w:t>
      </w:r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«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Об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утверждении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правил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определения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нормативных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затрат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на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обеспечение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функций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органов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местного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самоуправления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Великоустюгского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муниципального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r w:rsidRPr="00717073">
        <w:rPr>
          <w:rFonts w:eastAsia="Andale Sans UI" w:cs="Tahoma"/>
          <w:sz w:val="27"/>
          <w:szCs w:val="27"/>
          <w:lang w:eastAsia="ja-JP" w:bidi="fa-IR"/>
        </w:rPr>
        <w:t>округа</w:t>
      </w:r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, </w:t>
      </w:r>
      <w:r w:rsidRPr="00717073">
        <w:rPr>
          <w:rFonts w:eastAsia="Andale Sans UI" w:cs="Tahoma"/>
          <w:sz w:val="27"/>
          <w:szCs w:val="27"/>
          <w:lang w:eastAsia="ja-JP" w:bidi="fa-IR"/>
        </w:rPr>
        <w:t>отраслевых (функциональных) органов администрации Великоустюгского муниципального округа и подведомственными им казёнными учреждениями</w:t>
      </w:r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»,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руководствуясь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стать</w:t>
      </w:r>
      <w:r w:rsidR="000257AA" w:rsidRPr="00717073">
        <w:rPr>
          <w:rFonts w:eastAsia="Andale Sans UI" w:cs="Tahoma"/>
          <w:sz w:val="27"/>
          <w:szCs w:val="27"/>
          <w:lang w:eastAsia="ja-JP" w:bidi="fa-IR"/>
        </w:rPr>
        <w:t>ями</w:t>
      </w:r>
      <w:proofErr w:type="spellEnd"/>
      <w:r w:rsidR="000257AA" w:rsidRPr="00717073">
        <w:rPr>
          <w:rFonts w:eastAsia="Andale Sans UI" w:cs="Tahoma"/>
          <w:sz w:val="27"/>
          <w:szCs w:val="27"/>
          <w:lang w:eastAsia="ja-JP" w:bidi="fa-IR"/>
        </w:rPr>
        <w:t xml:space="preserve"> 34 и</w:t>
      </w:r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3</w:t>
      </w:r>
      <w:r w:rsidRPr="00717073">
        <w:rPr>
          <w:rFonts w:eastAsia="Andale Sans UI" w:cs="Tahoma"/>
          <w:sz w:val="27"/>
          <w:szCs w:val="27"/>
          <w:lang w:eastAsia="ja-JP" w:bidi="fa-IR"/>
        </w:rPr>
        <w:t>8</w:t>
      </w:r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Устава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Великоустюгского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Pr="00717073">
        <w:rPr>
          <w:rFonts w:eastAsia="Andale Sans UI" w:cs="Tahoma"/>
          <w:sz w:val="27"/>
          <w:szCs w:val="27"/>
          <w:lang w:val="de-DE" w:eastAsia="ja-JP" w:bidi="fa-IR"/>
        </w:rPr>
        <w:t>муниципального</w:t>
      </w:r>
      <w:proofErr w:type="spellEnd"/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r w:rsidRPr="00717073">
        <w:rPr>
          <w:rFonts w:eastAsia="Andale Sans UI" w:cs="Tahoma"/>
          <w:sz w:val="27"/>
          <w:szCs w:val="27"/>
          <w:lang w:eastAsia="ja-JP" w:bidi="fa-IR"/>
        </w:rPr>
        <w:t>округа</w:t>
      </w:r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, </w:t>
      </w:r>
    </w:p>
    <w:p w:rsidR="0007435F" w:rsidRPr="00717073" w:rsidRDefault="0007435F" w:rsidP="0007435F">
      <w:pPr>
        <w:jc w:val="both"/>
        <w:rPr>
          <w:b/>
          <w:sz w:val="27"/>
          <w:szCs w:val="27"/>
        </w:rPr>
      </w:pPr>
      <w:r w:rsidRPr="00717073">
        <w:rPr>
          <w:b/>
          <w:sz w:val="27"/>
          <w:szCs w:val="27"/>
        </w:rPr>
        <w:t>ПОСТАНОВЛЯЮ:</w:t>
      </w:r>
    </w:p>
    <w:p w:rsidR="0007435F" w:rsidRPr="00717073" w:rsidRDefault="0007435F" w:rsidP="0007435F">
      <w:pPr>
        <w:ind w:firstLine="709"/>
        <w:jc w:val="both"/>
        <w:rPr>
          <w:sz w:val="27"/>
          <w:szCs w:val="27"/>
        </w:rPr>
      </w:pPr>
    </w:p>
    <w:p w:rsidR="0007435F" w:rsidRPr="00717073" w:rsidRDefault="0007435F" w:rsidP="0007435F">
      <w:pPr>
        <w:widowControl w:val="0"/>
        <w:suppressAutoHyphens/>
        <w:autoSpaceDN w:val="0"/>
        <w:ind w:firstLine="709"/>
        <w:jc w:val="both"/>
        <w:rPr>
          <w:rFonts w:eastAsia="Andale Sans UI" w:cs="Tahoma"/>
          <w:sz w:val="27"/>
          <w:szCs w:val="27"/>
          <w:lang w:eastAsia="ja-JP" w:bidi="fa-IR"/>
        </w:rPr>
      </w:pPr>
      <w:r w:rsidRPr="00717073">
        <w:rPr>
          <w:rFonts w:eastAsia="Andale Sans UI" w:cs="Tahoma"/>
          <w:sz w:val="27"/>
          <w:szCs w:val="27"/>
          <w:lang w:eastAsia="ja-JP" w:bidi="fa-IR"/>
        </w:rPr>
        <w:t xml:space="preserve">1. </w:t>
      </w:r>
      <w:r w:rsidR="00692D1E" w:rsidRPr="00717073">
        <w:rPr>
          <w:rFonts w:eastAsia="Andale Sans UI" w:cs="Tahoma"/>
          <w:sz w:val="27"/>
          <w:szCs w:val="27"/>
          <w:lang w:eastAsia="ja-JP" w:bidi="fa-IR"/>
        </w:rPr>
        <w:t>Утвердить</w:t>
      </w:r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r w:rsidR="00692D1E" w:rsidRPr="00717073">
        <w:rPr>
          <w:rFonts w:eastAsia="Andale Sans UI" w:cs="Tahoma"/>
          <w:sz w:val="27"/>
          <w:szCs w:val="27"/>
          <w:lang w:eastAsia="ja-JP" w:bidi="fa-IR"/>
        </w:rPr>
        <w:t>нормативные</w:t>
      </w:r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r w:rsidR="00692D1E" w:rsidRPr="00717073">
        <w:rPr>
          <w:rFonts w:eastAsia="Andale Sans UI" w:cs="Tahoma"/>
          <w:sz w:val="27"/>
          <w:szCs w:val="27"/>
          <w:lang w:eastAsia="ja-JP" w:bidi="fa-IR"/>
        </w:rPr>
        <w:t>затраты</w:t>
      </w:r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r w:rsidR="00692D1E" w:rsidRPr="00717073">
        <w:rPr>
          <w:rFonts w:eastAsia="Andale Sans UI" w:cs="Tahoma"/>
          <w:sz w:val="27"/>
          <w:szCs w:val="27"/>
          <w:lang w:eastAsia="ja-JP" w:bidi="fa-IR"/>
        </w:rPr>
        <w:t>на</w:t>
      </w:r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r w:rsidR="00692D1E" w:rsidRPr="00717073">
        <w:rPr>
          <w:rFonts w:eastAsia="Andale Sans UI" w:cs="Tahoma"/>
          <w:sz w:val="27"/>
          <w:szCs w:val="27"/>
          <w:lang w:eastAsia="ja-JP" w:bidi="fa-IR"/>
        </w:rPr>
        <w:t>обеспечение</w:t>
      </w:r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gramStart"/>
      <w:r w:rsidR="00692D1E" w:rsidRPr="00717073">
        <w:rPr>
          <w:rFonts w:eastAsia="Andale Sans UI" w:cs="Tahoma"/>
          <w:sz w:val="27"/>
          <w:szCs w:val="27"/>
          <w:lang w:eastAsia="ja-JP" w:bidi="fa-IR"/>
        </w:rPr>
        <w:t>функций</w:t>
      </w:r>
      <w:r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r w:rsidR="00A30BA8" w:rsidRPr="00717073">
        <w:rPr>
          <w:rFonts w:eastAsia="Andale Sans UI" w:cs="Tahoma"/>
          <w:sz w:val="27"/>
          <w:szCs w:val="27"/>
          <w:lang w:eastAsia="ja-JP" w:bidi="fa-IR"/>
        </w:rPr>
        <w:t>управления образования администрации Великоустюгского муниципального округа Вологодской области</w:t>
      </w:r>
      <w:proofErr w:type="gramEnd"/>
      <w:r w:rsidR="00A30BA8" w:rsidRPr="00717073">
        <w:rPr>
          <w:rFonts w:eastAsia="Andale Sans UI" w:cs="Tahoma"/>
          <w:sz w:val="27"/>
          <w:szCs w:val="27"/>
          <w:lang w:eastAsia="ja-JP" w:bidi="fa-IR"/>
        </w:rPr>
        <w:t xml:space="preserve"> согласно</w:t>
      </w:r>
      <w:r w:rsidRPr="00717073">
        <w:rPr>
          <w:rFonts w:eastAsia="Andale Sans UI" w:cs="Tahoma"/>
          <w:sz w:val="27"/>
          <w:szCs w:val="27"/>
          <w:lang w:eastAsia="ja-JP" w:bidi="fa-IR"/>
        </w:rPr>
        <w:t xml:space="preserve"> приложению №</w:t>
      </w:r>
      <w:r w:rsidR="000257AA" w:rsidRPr="00717073">
        <w:rPr>
          <w:rFonts w:eastAsia="Andale Sans UI" w:cs="Tahoma"/>
          <w:sz w:val="27"/>
          <w:szCs w:val="27"/>
          <w:lang w:eastAsia="ja-JP" w:bidi="fa-IR"/>
        </w:rPr>
        <w:t xml:space="preserve"> </w:t>
      </w:r>
      <w:r w:rsidRPr="00717073">
        <w:rPr>
          <w:rFonts w:eastAsia="Andale Sans UI" w:cs="Tahoma"/>
          <w:sz w:val="27"/>
          <w:szCs w:val="27"/>
          <w:lang w:eastAsia="ja-JP" w:bidi="fa-IR"/>
        </w:rPr>
        <w:t>1.</w:t>
      </w:r>
    </w:p>
    <w:p w:rsidR="0007435F" w:rsidRPr="00717073" w:rsidRDefault="00A30BA8" w:rsidP="0007435F">
      <w:pPr>
        <w:suppressAutoHyphens/>
        <w:ind w:firstLine="709"/>
        <w:jc w:val="both"/>
        <w:rPr>
          <w:b/>
          <w:sz w:val="27"/>
          <w:szCs w:val="27"/>
        </w:rPr>
      </w:pPr>
      <w:r w:rsidRPr="00717073">
        <w:rPr>
          <w:rFonts w:eastAsia="Andale Sans UI" w:cs="Tahoma"/>
          <w:sz w:val="27"/>
          <w:szCs w:val="27"/>
          <w:lang w:eastAsia="ja-JP" w:bidi="fa-IR"/>
        </w:rPr>
        <w:t>2</w:t>
      </w:r>
      <w:r w:rsidR="0007435F"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. </w:t>
      </w:r>
      <w:proofErr w:type="spellStart"/>
      <w:r w:rsidR="0007435F" w:rsidRPr="00717073">
        <w:rPr>
          <w:rFonts w:eastAsia="Andale Sans UI" w:cs="Tahoma"/>
          <w:sz w:val="27"/>
          <w:szCs w:val="27"/>
          <w:lang w:val="de-DE" w:eastAsia="ja-JP" w:bidi="fa-IR"/>
        </w:rPr>
        <w:t>Настоящее</w:t>
      </w:r>
      <w:proofErr w:type="spellEnd"/>
      <w:r w:rsidR="0007435F"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="0007435F" w:rsidRPr="00717073">
        <w:rPr>
          <w:rFonts w:eastAsia="Andale Sans UI" w:cs="Tahoma"/>
          <w:sz w:val="27"/>
          <w:szCs w:val="27"/>
          <w:lang w:val="de-DE" w:eastAsia="ja-JP" w:bidi="fa-IR"/>
        </w:rPr>
        <w:t>постановление</w:t>
      </w:r>
      <w:proofErr w:type="spellEnd"/>
      <w:r w:rsidR="0007435F"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="0007435F" w:rsidRPr="00717073">
        <w:rPr>
          <w:rFonts w:eastAsia="Andale Sans UI" w:cs="Tahoma"/>
          <w:sz w:val="27"/>
          <w:szCs w:val="27"/>
          <w:lang w:val="de-DE" w:eastAsia="ja-JP" w:bidi="fa-IR"/>
        </w:rPr>
        <w:t>вступает</w:t>
      </w:r>
      <w:proofErr w:type="spellEnd"/>
      <w:r w:rsidR="0007435F"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в </w:t>
      </w:r>
      <w:proofErr w:type="spellStart"/>
      <w:r w:rsidR="0007435F" w:rsidRPr="00717073">
        <w:rPr>
          <w:rFonts w:eastAsia="Andale Sans UI" w:cs="Tahoma"/>
          <w:sz w:val="27"/>
          <w:szCs w:val="27"/>
          <w:lang w:val="de-DE" w:eastAsia="ja-JP" w:bidi="fa-IR"/>
        </w:rPr>
        <w:t>силу</w:t>
      </w:r>
      <w:proofErr w:type="spellEnd"/>
      <w:r w:rsidR="0007435F"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="0007435F" w:rsidRPr="00717073">
        <w:rPr>
          <w:rFonts w:eastAsia="Andale Sans UI" w:cs="Tahoma"/>
          <w:sz w:val="27"/>
          <w:szCs w:val="27"/>
          <w:lang w:val="de-DE" w:eastAsia="ja-JP" w:bidi="fa-IR"/>
        </w:rPr>
        <w:t>после</w:t>
      </w:r>
      <w:proofErr w:type="spellEnd"/>
      <w:r w:rsidR="0007435F"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="0007435F" w:rsidRPr="00717073">
        <w:rPr>
          <w:rFonts w:eastAsia="Andale Sans UI" w:cs="Tahoma"/>
          <w:sz w:val="27"/>
          <w:szCs w:val="27"/>
          <w:lang w:val="de-DE" w:eastAsia="ja-JP" w:bidi="fa-IR"/>
        </w:rPr>
        <w:t>официального</w:t>
      </w:r>
      <w:proofErr w:type="spellEnd"/>
      <w:r w:rsidR="0007435F"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="0007435F" w:rsidRPr="00717073">
        <w:rPr>
          <w:rFonts w:eastAsia="Andale Sans UI" w:cs="Tahoma"/>
          <w:sz w:val="27"/>
          <w:szCs w:val="27"/>
          <w:lang w:val="de-DE" w:eastAsia="ja-JP" w:bidi="fa-IR"/>
        </w:rPr>
        <w:t>опуб</w:t>
      </w:r>
      <w:proofErr w:type="spellEnd"/>
      <w:r w:rsidR="0007435F" w:rsidRPr="00717073">
        <w:rPr>
          <w:rFonts w:eastAsia="Andale Sans UI" w:cs="Tahoma"/>
          <w:sz w:val="27"/>
          <w:szCs w:val="27"/>
          <w:lang w:eastAsia="ja-JP" w:bidi="fa-IR"/>
        </w:rPr>
        <w:t>-</w:t>
      </w:r>
      <w:proofErr w:type="spellStart"/>
      <w:r w:rsidR="0007435F" w:rsidRPr="00717073">
        <w:rPr>
          <w:rFonts w:eastAsia="Andale Sans UI" w:cs="Tahoma"/>
          <w:sz w:val="27"/>
          <w:szCs w:val="27"/>
          <w:lang w:val="de-DE" w:eastAsia="ja-JP" w:bidi="fa-IR"/>
        </w:rPr>
        <w:t>ликования</w:t>
      </w:r>
      <w:proofErr w:type="spellEnd"/>
      <w:r w:rsidR="0007435F"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и </w:t>
      </w:r>
      <w:proofErr w:type="spellStart"/>
      <w:r w:rsidR="0007435F" w:rsidRPr="00717073">
        <w:rPr>
          <w:rFonts w:eastAsia="Andale Sans UI" w:cs="Tahoma"/>
          <w:sz w:val="27"/>
          <w:szCs w:val="27"/>
          <w:lang w:val="de-DE" w:eastAsia="ja-JP" w:bidi="fa-IR"/>
        </w:rPr>
        <w:t>распространяется</w:t>
      </w:r>
      <w:proofErr w:type="spellEnd"/>
      <w:r w:rsidR="0007435F"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="0007435F" w:rsidRPr="00717073">
        <w:rPr>
          <w:rFonts w:eastAsia="Andale Sans UI" w:cs="Tahoma"/>
          <w:sz w:val="27"/>
          <w:szCs w:val="27"/>
          <w:lang w:val="de-DE" w:eastAsia="ja-JP" w:bidi="fa-IR"/>
        </w:rPr>
        <w:t>на</w:t>
      </w:r>
      <w:proofErr w:type="spellEnd"/>
      <w:r w:rsidR="0007435F"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</w:t>
      </w:r>
      <w:proofErr w:type="spellStart"/>
      <w:r w:rsidR="0007435F" w:rsidRPr="00717073">
        <w:rPr>
          <w:rFonts w:eastAsia="Andale Sans UI" w:cs="Tahoma"/>
          <w:sz w:val="27"/>
          <w:szCs w:val="27"/>
          <w:lang w:val="de-DE" w:eastAsia="ja-JP" w:bidi="fa-IR"/>
        </w:rPr>
        <w:t>правоотношения</w:t>
      </w:r>
      <w:proofErr w:type="spellEnd"/>
      <w:r w:rsidR="0007435F"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, </w:t>
      </w:r>
      <w:proofErr w:type="spellStart"/>
      <w:r w:rsidR="0007435F" w:rsidRPr="00717073">
        <w:rPr>
          <w:rFonts w:eastAsia="Andale Sans UI" w:cs="Tahoma"/>
          <w:sz w:val="27"/>
          <w:szCs w:val="27"/>
          <w:lang w:val="de-DE" w:eastAsia="ja-JP" w:bidi="fa-IR"/>
        </w:rPr>
        <w:t>возникшие</w:t>
      </w:r>
      <w:proofErr w:type="spellEnd"/>
      <w:r w:rsidR="0007435F" w:rsidRPr="00717073">
        <w:rPr>
          <w:rFonts w:eastAsia="Andale Sans UI" w:cs="Tahoma"/>
          <w:sz w:val="27"/>
          <w:szCs w:val="27"/>
          <w:lang w:val="de-DE" w:eastAsia="ja-JP" w:bidi="fa-IR"/>
        </w:rPr>
        <w:t xml:space="preserve"> с 01</w:t>
      </w:r>
      <w:r w:rsidR="0007435F" w:rsidRPr="00717073">
        <w:rPr>
          <w:rFonts w:eastAsia="Andale Sans UI" w:cs="Tahoma"/>
          <w:sz w:val="27"/>
          <w:szCs w:val="27"/>
          <w:lang w:eastAsia="ja-JP" w:bidi="fa-IR"/>
        </w:rPr>
        <w:t>.01.202</w:t>
      </w:r>
      <w:r w:rsidR="00B30360">
        <w:rPr>
          <w:rFonts w:eastAsia="Andale Sans UI" w:cs="Tahoma"/>
          <w:sz w:val="27"/>
          <w:szCs w:val="27"/>
          <w:lang w:eastAsia="ja-JP" w:bidi="fa-IR"/>
        </w:rPr>
        <w:t>4</w:t>
      </w:r>
      <w:r w:rsidR="0007435F" w:rsidRPr="00717073">
        <w:rPr>
          <w:rFonts w:eastAsia="Andale Sans UI" w:cs="Tahoma"/>
          <w:sz w:val="27"/>
          <w:szCs w:val="27"/>
          <w:lang w:eastAsia="ja-JP" w:bidi="fa-IR"/>
        </w:rPr>
        <w:t>.</w:t>
      </w:r>
    </w:p>
    <w:p w:rsidR="0007435F" w:rsidRPr="00717073" w:rsidRDefault="0007435F" w:rsidP="0007435F">
      <w:pPr>
        <w:shd w:val="clear" w:color="auto" w:fill="FFFFFF"/>
        <w:ind w:firstLine="709"/>
        <w:jc w:val="both"/>
        <w:rPr>
          <w:sz w:val="27"/>
          <w:szCs w:val="27"/>
        </w:rPr>
      </w:pPr>
    </w:p>
    <w:p w:rsidR="00E34246" w:rsidRPr="00717073" w:rsidRDefault="00E34246" w:rsidP="0007435F">
      <w:pPr>
        <w:shd w:val="clear" w:color="auto" w:fill="FFFFFF"/>
        <w:ind w:firstLine="709"/>
        <w:jc w:val="both"/>
        <w:rPr>
          <w:sz w:val="27"/>
          <w:szCs w:val="27"/>
        </w:rPr>
      </w:pPr>
    </w:p>
    <w:p w:rsidR="00E34246" w:rsidRPr="00717073" w:rsidRDefault="00E34246" w:rsidP="0007435F">
      <w:pPr>
        <w:shd w:val="clear" w:color="auto" w:fill="FFFFFF"/>
        <w:ind w:firstLine="709"/>
        <w:jc w:val="both"/>
        <w:rPr>
          <w:sz w:val="27"/>
          <w:szCs w:val="27"/>
        </w:rPr>
      </w:pPr>
    </w:p>
    <w:p w:rsidR="0007435F" w:rsidRPr="00717073" w:rsidRDefault="0007435F" w:rsidP="0007435F">
      <w:pPr>
        <w:shd w:val="clear" w:color="auto" w:fill="FFFFFF"/>
        <w:jc w:val="both"/>
        <w:rPr>
          <w:b/>
          <w:sz w:val="27"/>
          <w:szCs w:val="27"/>
        </w:rPr>
      </w:pPr>
      <w:r w:rsidRPr="00717073">
        <w:rPr>
          <w:b/>
          <w:sz w:val="27"/>
          <w:szCs w:val="27"/>
        </w:rPr>
        <w:t>Глава</w:t>
      </w:r>
    </w:p>
    <w:p w:rsidR="00F636C1" w:rsidRPr="00717073" w:rsidRDefault="0007435F" w:rsidP="00A30BA8">
      <w:pPr>
        <w:jc w:val="both"/>
        <w:rPr>
          <w:sz w:val="27"/>
          <w:szCs w:val="27"/>
        </w:rPr>
      </w:pPr>
      <w:r w:rsidRPr="00717073">
        <w:rPr>
          <w:b/>
          <w:sz w:val="27"/>
          <w:szCs w:val="27"/>
        </w:rPr>
        <w:t>Великоустюгского муниципального округа</w:t>
      </w:r>
      <w:r w:rsidRPr="00717073">
        <w:rPr>
          <w:b/>
          <w:sz w:val="27"/>
          <w:szCs w:val="27"/>
        </w:rPr>
        <w:tab/>
      </w:r>
      <w:r w:rsidRPr="00717073">
        <w:rPr>
          <w:b/>
          <w:sz w:val="27"/>
          <w:szCs w:val="27"/>
        </w:rPr>
        <w:tab/>
      </w:r>
      <w:r w:rsidRPr="00717073">
        <w:rPr>
          <w:b/>
          <w:sz w:val="27"/>
          <w:szCs w:val="27"/>
        </w:rPr>
        <w:tab/>
        <w:t xml:space="preserve"> </w:t>
      </w:r>
      <w:r w:rsidR="000257AA" w:rsidRPr="00717073">
        <w:rPr>
          <w:b/>
          <w:sz w:val="27"/>
          <w:szCs w:val="27"/>
        </w:rPr>
        <w:t xml:space="preserve">     </w:t>
      </w:r>
      <w:r w:rsidRPr="00717073">
        <w:rPr>
          <w:b/>
          <w:sz w:val="27"/>
          <w:szCs w:val="27"/>
        </w:rPr>
        <w:t xml:space="preserve">     </w:t>
      </w:r>
      <w:r w:rsidR="00692D1E" w:rsidRPr="00717073">
        <w:rPr>
          <w:b/>
          <w:sz w:val="27"/>
          <w:szCs w:val="27"/>
        </w:rPr>
        <w:t>И.А. Абрамов</w:t>
      </w:r>
      <w:r w:rsidR="0048294E" w:rsidRPr="00717073">
        <w:rPr>
          <w:sz w:val="27"/>
          <w:szCs w:val="27"/>
        </w:rPr>
        <w:t xml:space="preserve"> </w:t>
      </w:r>
    </w:p>
    <w:p w:rsidR="000257AA" w:rsidRPr="00717073" w:rsidRDefault="00E34246" w:rsidP="000257AA">
      <w:pPr>
        <w:pStyle w:val="Standard"/>
        <w:ind w:firstLine="4678"/>
        <w:jc w:val="center"/>
        <w:rPr>
          <w:szCs w:val="26"/>
          <w:lang w:val="ru-RU"/>
        </w:rPr>
      </w:pPr>
      <w:r w:rsidRPr="00717073">
        <w:rPr>
          <w:sz w:val="27"/>
          <w:szCs w:val="27"/>
          <w:lang w:val="ru-RU"/>
        </w:rPr>
        <w:br w:type="page"/>
      </w:r>
      <w:proofErr w:type="spellStart"/>
      <w:r w:rsidR="000257AA" w:rsidRPr="00717073">
        <w:rPr>
          <w:szCs w:val="26"/>
        </w:rPr>
        <w:lastRenderedPageBreak/>
        <w:t>Приложение</w:t>
      </w:r>
      <w:proofErr w:type="spellEnd"/>
      <w:r w:rsidR="000257AA" w:rsidRPr="00717073">
        <w:rPr>
          <w:szCs w:val="26"/>
          <w:lang w:val="ru-RU"/>
        </w:rPr>
        <w:t xml:space="preserve"> № 1</w:t>
      </w:r>
    </w:p>
    <w:p w:rsidR="000257AA" w:rsidRPr="00717073" w:rsidRDefault="000257AA" w:rsidP="000257AA">
      <w:pPr>
        <w:pStyle w:val="Standard"/>
        <w:ind w:firstLine="4678"/>
        <w:jc w:val="center"/>
        <w:rPr>
          <w:szCs w:val="26"/>
          <w:lang w:val="ru-RU"/>
        </w:rPr>
      </w:pPr>
    </w:p>
    <w:p w:rsidR="000257AA" w:rsidRPr="00717073" w:rsidRDefault="000257AA" w:rsidP="000257AA">
      <w:pPr>
        <w:pStyle w:val="Standard"/>
        <w:ind w:firstLine="4678"/>
        <w:jc w:val="center"/>
        <w:rPr>
          <w:szCs w:val="26"/>
          <w:lang w:val="ru-RU"/>
        </w:rPr>
      </w:pPr>
      <w:r w:rsidRPr="00717073">
        <w:rPr>
          <w:szCs w:val="26"/>
        </w:rPr>
        <w:t>УТВЕРЖД</w:t>
      </w:r>
      <w:r w:rsidRPr="00717073">
        <w:rPr>
          <w:szCs w:val="26"/>
          <w:lang w:val="ru-RU"/>
        </w:rPr>
        <w:t>ЕНЫ</w:t>
      </w:r>
    </w:p>
    <w:p w:rsidR="000257AA" w:rsidRPr="00717073" w:rsidRDefault="000257AA" w:rsidP="000257AA">
      <w:pPr>
        <w:pStyle w:val="Standard"/>
        <w:ind w:firstLine="4678"/>
        <w:jc w:val="center"/>
        <w:rPr>
          <w:szCs w:val="26"/>
        </w:rPr>
      </w:pPr>
      <w:proofErr w:type="spellStart"/>
      <w:r w:rsidRPr="00717073">
        <w:rPr>
          <w:szCs w:val="26"/>
        </w:rPr>
        <w:t>постановлением</w:t>
      </w:r>
      <w:proofErr w:type="spellEnd"/>
      <w:r w:rsidRPr="00717073">
        <w:rPr>
          <w:szCs w:val="26"/>
        </w:rPr>
        <w:t xml:space="preserve"> </w:t>
      </w:r>
      <w:proofErr w:type="spellStart"/>
      <w:r w:rsidRPr="00717073">
        <w:rPr>
          <w:szCs w:val="26"/>
        </w:rPr>
        <w:t>администрации</w:t>
      </w:r>
      <w:proofErr w:type="spellEnd"/>
    </w:p>
    <w:p w:rsidR="000257AA" w:rsidRPr="00717073" w:rsidRDefault="000257AA" w:rsidP="000257AA">
      <w:pPr>
        <w:pStyle w:val="Standard"/>
        <w:ind w:firstLine="4678"/>
        <w:jc w:val="center"/>
        <w:rPr>
          <w:szCs w:val="26"/>
        </w:rPr>
      </w:pPr>
      <w:proofErr w:type="spellStart"/>
      <w:r w:rsidRPr="00717073">
        <w:rPr>
          <w:szCs w:val="26"/>
        </w:rPr>
        <w:t>Великоустюгского</w:t>
      </w:r>
      <w:proofErr w:type="spellEnd"/>
      <w:r w:rsidRPr="00717073">
        <w:rPr>
          <w:szCs w:val="26"/>
        </w:rPr>
        <w:t xml:space="preserve"> </w:t>
      </w:r>
      <w:proofErr w:type="spellStart"/>
      <w:r w:rsidRPr="00717073">
        <w:rPr>
          <w:szCs w:val="26"/>
        </w:rPr>
        <w:t>муниципального</w:t>
      </w:r>
      <w:proofErr w:type="spellEnd"/>
      <w:r w:rsidRPr="00717073">
        <w:rPr>
          <w:szCs w:val="26"/>
        </w:rPr>
        <w:t xml:space="preserve"> </w:t>
      </w:r>
      <w:r w:rsidRPr="00717073">
        <w:rPr>
          <w:szCs w:val="26"/>
          <w:lang w:val="ru-RU"/>
        </w:rPr>
        <w:t>округ</w:t>
      </w:r>
      <w:r w:rsidRPr="00717073">
        <w:rPr>
          <w:szCs w:val="26"/>
        </w:rPr>
        <w:t>а</w:t>
      </w:r>
    </w:p>
    <w:p w:rsidR="000257AA" w:rsidRPr="00717073" w:rsidRDefault="000257AA" w:rsidP="000257AA">
      <w:pPr>
        <w:pStyle w:val="Standard"/>
        <w:ind w:firstLine="4678"/>
        <w:jc w:val="center"/>
        <w:rPr>
          <w:kern w:val="0"/>
          <w:szCs w:val="26"/>
          <w:lang w:val="ru-RU"/>
        </w:rPr>
      </w:pPr>
      <w:r w:rsidRPr="00717073">
        <w:rPr>
          <w:kern w:val="0"/>
          <w:szCs w:val="26"/>
          <w:lang w:val="ru-RU"/>
        </w:rPr>
        <w:t xml:space="preserve">от </w:t>
      </w:r>
      <w:r w:rsidR="00A30BA8" w:rsidRPr="00717073">
        <w:rPr>
          <w:kern w:val="0"/>
          <w:szCs w:val="26"/>
          <w:lang w:val="ru-RU"/>
        </w:rPr>
        <w:t xml:space="preserve">            </w:t>
      </w:r>
      <w:r w:rsidRPr="00717073">
        <w:rPr>
          <w:kern w:val="0"/>
          <w:szCs w:val="26"/>
          <w:lang w:val="ru-RU"/>
        </w:rPr>
        <w:t xml:space="preserve"> № </w:t>
      </w:r>
    </w:p>
    <w:p w:rsidR="000257AA" w:rsidRPr="00717073" w:rsidRDefault="000257AA" w:rsidP="000257AA">
      <w:pPr>
        <w:pStyle w:val="Standard"/>
        <w:ind w:firstLine="4678"/>
        <w:jc w:val="center"/>
        <w:rPr>
          <w:kern w:val="0"/>
          <w:szCs w:val="26"/>
          <w:lang w:val="ru-RU"/>
        </w:rPr>
      </w:pPr>
    </w:p>
    <w:p w:rsidR="000257AA" w:rsidRPr="00717073" w:rsidRDefault="000257AA" w:rsidP="000257AA">
      <w:pPr>
        <w:pStyle w:val="Standard"/>
        <w:ind w:firstLine="4678"/>
        <w:jc w:val="center"/>
        <w:rPr>
          <w:kern w:val="0"/>
          <w:szCs w:val="26"/>
          <w:lang w:val="ru-RU"/>
        </w:rPr>
      </w:pPr>
    </w:p>
    <w:p w:rsidR="000720B5" w:rsidRPr="00717073" w:rsidRDefault="000720B5" w:rsidP="000257AA">
      <w:pPr>
        <w:pStyle w:val="2"/>
        <w:rPr>
          <w:bCs w:val="0"/>
          <w:szCs w:val="26"/>
        </w:rPr>
      </w:pPr>
      <w:r w:rsidRPr="00717073">
        <w:rPr>
          <w:bCs w:val="0"/>
          <w:szCs w:val="26"/>
        </w:rPr>
        <w:t>НОРМАТИВНЫЕ ЗАТРАТЫ</w:t>
      </w:r>
    </w:p>
    <w:p w:rsidR="00A30BA8" w:rsidRPr="00717073" w:rsidRDefault="000720B5" w:rsidP="000257AA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717073">
        <w:rPr>
          <w:b/>
          <w:bCs/>
          <w:sz w:val="26"/>
          <w:szCs w:val="26"/>
        </w:rPr>
        <w:t xml:space="preserve">на обеспечение функций </w:t>
      </w:r>
      <w:r w:rsidR="00A30BA8" w:rsidRPr="00717073">
        <w:rPr>
          <w:b/>
          <w:bCs/>
          <w:sz w:val="26"/>
          <w:szCs w:val="26"/>
        </w:rPr>
        <w:t>управления образования</w:t>
      </w:r>
      <w:r w:rsidR="000261D5" w:rsidRPr="00717073">
        <w:rPr>
          <w:b/>
          <w:bCs/>
          <w:sz w:val="26"/>
          <w:szCs w:val="26"/>
        </w:rPr>
        <w:t xml:space="preserve"> администрации </w:t>
      </w:r>
    </w:p>
    <w:p w:rsidR="004D4475" w:rsidRPr="00717073" w:rsidRDefault="000261D5" w:rsidP="000257AA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 w:rsidRPr="00717073">
        <w:rPr>
          <w:b/>
          <w:bCs/>
          <w:sz w:val="26"/>
          <w:szCs w:val="26"/>
        </w:rPr>
        <w:t>Великоустюгского муниципального округа</w:t>
      </w:r>
      <w:r w:rsidR="00A30BA8" w:rsidRPr="00717073">
        <w:rPr>
          <w:b/>
          <w:bCs/>
          <w:sz w:val="26"/>
          <w:szCs w:val="26"/>
        </w:rPr>
        <w:t xml:space="preserve"> </w:t>
      </w:r>
      <w:r w:rsidR="004D4475" w:rsidRPr="00717073">
        <w:rPr>
          <w:b/>
          <w:bCs/>
          <w:sz w:val="26"/>
          <w:szCs w:val="26"/>
        </w:rPr>
        <w:t>Вологодской области</w:t>
      </w:r>
    </w:p>
    <w:p w:rsidR="000720B5" w:rsidRPr="00717073" w:rsidRDefault="000720B5" w:rsidP="000261D5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0720B5" w:rsidRPr="00717073" w:rsidRDefault="000720B5" w:rsidP="000720B5">
      <w:pPr>
        <w:tabs>
          <w:tab w:val="left" w:pos="2082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17073">
        <w:rPr>
          <w:sz w:val="26"/>
          <w:szCs w:val="26"/>
        </w:rPr>
        <w:t xml:space="preserve">К нормативным затратам на обеспечение </w:t>
      </w:r>
      <w:proofErr w:type="gramStart"/>
      <w:r w:rsidRPr="00717073">
        <w:rPr>
          <w:sz w:val="26"/>
          <w:szCs w:val="26"/>
        </w:rPr>
        <w:t xml:space="preserve">функций </w:t>
      </w:r>
      <w:r w:rsidR="00A30BA8" w:rsidRPr="00717073">
        <w:rPr>
          <w:sz w:val="26"/>
          <w:szCs w:val="26"/>
        </w:rPr>
        <w:t>управления образования</w:t>
      </w:r>
      <w:r w:rsidR="00E80F4A" w:rsidRPr="00717073">
        <w:rPr>
          <w:sz w:val="26"/>
          <w:szCs w:val="26"/>
        </w:rPr>
        <w:t xml:space="preserve"> а</w:t>
      </w:r>
      <w:r w:rsidR="00E80F4A" w:rsidRPr="00717073">
        <w:rPr>
          <w:sz w:val="26"/>
          <w:szCs w:val="26"/>
        </w:rPr>
        <w:t>д</w:t>
      </w:r>
      <w:r w:rsidR="00E80F4A" w:rsidRPr="00717073">
        <w:rPr>
          <w:sz w:val="26"/>
          <w:szCs w:val="26"/>
        </w:rPr>
        <w:t>министрации Великоустюгского муниципального округа</w:t>
      </w:r>
      <w:proofErr w:type="gramEnd"/>
      <w:r w:rsidR="00E80F4A" w:rsidRPr="00717073">
        <w:rPr>
          <w:sz w:val="26"/>
          <w:szCs w:val="26"/>
        </w:rPr>
        <w:t xml:space="preserve"> </w:t>
      </w:r>
      <w:r w:rsidRPr="00717073">
        <w:rPr>
          <w:sz w:val="26"/>
          <w:szCs w:val="26"/>
        </w:rPr>
        <w:t>относятся:</w:t>
      </w:r>
    </w:p>
    <w:p w:rsidR="0007435F" w:rsidRPr="00717073" w:rsidRDefault="0007435F" w:rsidP="000720B5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717073">
        <w:rPr>
          <w:bCs/>
          <w:sz w:val="26"/>
          <w:szCs w:val="26"/>
          <w:lang w:val="en-US"/>
        </w:rPr>
        <w:t>I</w:t>
      </w:r>
      <w:r w:rsidRPr="00717073">
        <w:rPr>
          <w:bCs/>
          <w:sz w:val="26"/>
          <w:szCs w:val="26"/>
        </w:rPr>
        <w:t>. Затраты на информационно-коммуникационные технологии</w:t>
      </w:r>
      <w:r w:rsidR="00E47EBF">
        <w:rPr>
          <w:bCs/>
          <w:sz w:val="26"/>
          <w:szCs w:val="26"/>
        </w:rPr>
        <w:t>:</w:t>
      </w:r>
    </w:p>
    <w:p w:rsidR="000720B5" w:rsidRPr="00717073" w:rsidRDefault="000720B5" w:rsidP="000720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17073">
        <w:rPr>
          <w:sz w:val="26"/>
          <w:szCs w:val="26"/>
        </w:rPr>
        <w:t>1. Затраты на услуги связи.</w:t>
      </w:r>
    </w:p>
    <w:p w:rsidR="000720B5" w:rsidRPr="00717073" w:rsidRDefault="000720B5" w:rsidP="000720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17073">
        <w:rPr>
          <w:sz w:val="26"/>
          <w:szCs w:val="26"/>
        </w:rPr>
        <w:t>2. Затраты на содержание имущества.</w:t>
      </w:r>
    </w:p>
    <w:p w:rsidR="000720B5" w:rsidRPr="00717073" w:rsidRDefault="000720B5" w:rsidP="000720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17073">
        <w:rPr>
          <w:sz w:val="26"/>
          <w:szCs w:val="26"/>
        </w:rPr>
        <w:t>3. Затраты на приобретение прочих работ и услуг, не относящиеся к затратам на услуги связи, аренду и содержание имущества.</w:t>
      </w:r>
    </w:p>
    <w:p w:rsidR="000720B5" w:rsidRPr="00717073" w:rsidRDefault="000720B5" w:rsidP="000720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17073">
        <w:rPr>
          <w:sz w:val="26"/>
          <w:szCs w:val="26"/>
        </w:rPr>
        <w:t>4. Затраты на приобретение основных средств.</w:t>
      </w:r>
    </w:p>
    <w:p w:rsidR="000720B5" w:rsidRPr="00717073" w:rsidRDefault="000720B5" w:rsidP="000720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17073">
        <w:rPr>
          <w:sz w:val="26"/>
          <w:szCs w:val="26"/>
        </w:rPr>
        <w:t>5. Затраты на приобретение материальных запасов.</w:t>
      </w:r>
    </w:p>
    <w:p w:rsidR="004E2951" w:rsidRDefault="004E2951" w:rsidP="000720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17073">
        <w:rPr>
          <w:sz w:val="26"/>
          <w:szCs w:val="26"/>
          <w:lang w:val="en-US"/>
        </w:rPr>
        <w:t>II</w:t>
      </w:r>
      <w:r w:rsidRPr="00717073">
        <w:rPr>
          <w:sz w:val="26"/>
          <w:szCs w:val="26"/>
        </w:rPr>
        <w:t>. Прочие затраты</w:t>
      </w:r>
    </w:p>
    <w:p w:rsidR="00CD24A9" w:rsidRPr="00717073" w:rsidRDefault="00CD24A9" w:rsidP="00CD24A9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D24A9">
        <w:rPr>
          <w:sz w:val="26"/>
          <w:szCs w:val="26"/>
        </w:rPr>
        <w:t>6. Затраты на услуги связи, не отнесённые к затратам на услуги связи</w:t>
      </w:r>
      <w:r>
        <w:rPr>
          <w:sz w:val="26"/>
          <w:szCs w:val="26"/>
        </w:rPr>
        <w:t xml:space="preserve"> </w:t>
      </w:r>
      <w:r w:rsidRPr="00CD24A9">
        <w:rPr>
          <w:sz w:val="26"/>
          <w:szCs w:val="26"/>
        </w:rPr>
        <w:t>в рамках затрат на информационно-коммуникационные технологии</w:t>
      </w:r>
      <w:r>
        <w:rPr>
          <w:sz w:val="26"/>
          <w:szCs w:val="26"/>
        </w:rPr>
        <w:t>.</w:t>
      </w:r>
    </w:p>
    <w:p w:rsidR="000720B5" w:rsidRPr="00717073" w:rsidRDefault="00CD24A9" w:rsidP="000720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0720B5" w:rsidRPr="00717073">
        <w:rPr>
          <w:sz w:val="26"/>
          <w:szCs w:val="26"/>
        </w:rPr>
        <w:t>. Затраты на транспортные услуги.</w:t>
      </w:r>
    </w:p>
    <w:p w:rsidR="000720B5" w:rsidRPr="00717073" w:rsidRDefault="00CD24A9" w:rsidP="000720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0720B5" w:rsidRPr="00717073">
        <w:rPr>
          <w:sz w:val="26"/>
          <w:szCs w:val="26"/>
        </w:rPr>
        <w:t xml:space="preserve">. </w:t>
      </w:r>
      <w:proofErr w:type="gramStart"/>
      <w:r w:rsidR="004E2951" w:rsidRPr="00717073">
        <w:rPr>
          <w:sz w:val="26"/>
          <w:szCs w:val="26"/>
        </w:rPr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</w:t>
      </w:r>
      <w:r w:rsidR="004E2951" w:rsidRPr="00717073">
        <w:rPr>
          <w:sz w:val="26"/>
          <w:szCs w:val="26"/>
        </w:rPr>
        <w:t>с</w:t>
      </w:r>
      <w:r w:rsidR="004E2951" w:rsidRPr="00717073">
        <w:rPr>
          <w:sz w:val="26"/>
          <w:szCs w:val="26"/>
        </w:rPr>
        <w:t>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</w:t>
      </w:r>
      <w:r w:rsidR="004E2951" w:rsidRPr="00717073">
        <w:rPr>
          <w:sz w:val="26"/>
          <w:szCs w:val="26"/>
        </w:rPr>
        <w:t>м</w:t>
      </w:r>
      <w:r w:rsidR="004E2951" w:rsidRPr="00717073">
        <w:rPr>
          <w:sz w:val="26"/>
          <w:szCs w:val="26"/>
        </w:rPr>
        <w:t>мунальные услуги, аренду помещений и оборудования, содержание имущества в ра</w:t>
      </w:r>
      <w:r w:rsidR="004E2951" w:rsidRPr="00717073">
        <w:rPr>
          <w:sz w:val="26"/>
          <w:szCs w:val="26"/>
        </w:rPr>
        <w:t>м</w:t>
      </w:r>
      <w:r w:rsidR="004E2951" w:rsidRPr="00717073">
        <w:rPr>
          <w:sz w:val="26"/>
          <w:szCs w:val="26"/>
        </w:rPr>
        <w:t>ках прочих затрат и затратам на приобретение</w:t>
      </w:r>
      <w:proofErr w:type="gramEnd"/>
      <w:r w:rsidR="004E2951" w:rsidRPr="00717073">
        <w:rPr>
          <w:sz w:val="26"/>
          <w:szCs w:val="26"/>
        </w:rPr>
        <w:t xml:space="preserve"> прочих работ и услуг в рамках затрат на информационно-коммуникационные технологии</w:t>
      </w:r>
      <w:r w:rsidR="000720B5" w:rsidRPr="00717073">
        <w:rPr>
          <w:sz w:val="26"/>
          <w:szCs w:val="26"/>
        </w:rPr>
        <w:t>.</w:t>
      </w:r>
    </w:p>
    <w:p w:rsidR="000720B5" w:rsidRPr="00717073" w:rsidRDefault="00CD24A9" w:rsidP="000720B5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9</w:t>
      </w:r>
      <w:r w:rsidR="000720B5" w:rsidRPr="00717073">
        <w:rPr>
          <w:color w:val="000000"/>
          <w:sz w:val="26"/>
          <w:szCs w:val="26"/>
        </w:rPr>
        <w:t>. Затраты на приобретение основных средств, не отнесённые к затратам на приобретение основных сре</w:t>
      </w:r>
      <w:proofErr w:type="gramStart"/>
      <w:r w:rsidR="000720B5" w:rsidRPr="00717073">
        <w:rPr>
          <w:color w:val="000000"/>
          <w:sz w:val="26"/>
          <w:szCs w:val="26"/>
        </w:rPr>
        <w:t>дств в р</w:t>
      </w:r>
      <w:proofErr w:type="gramEnd"/>
      <w:r w:rsidR="000720B5" w:rsidRPr="00717073">
        <w:rPr>
          <w:color w:val="000000"/>
          <w:sz w:val="26"/>
          <w:szCs w:val="26"/>
        </w:rPr>
        <w:t xml:space="preserve">амках затрат на </w:t>
      </w:r>
      <w:proofErr w:type="spellStart"/>
      <w:r w:rsidR="000720B5" w:rsidRPr="00717073">
        <w:rPr>
          <w:color w:val="000000"/>
          <w:sz w:val="26"/>
          <w:szCs w:val="26"/>
        </w:rPr>
        <w:t>информационно-коммуникацион-ные</w:t>
      </w:r>
      <w:proofErr w:type="spellEnd"/>
      <w:r w:rsidR="000720B5" w:rsidRPr="00717073">
        <w:rPr>
          <w:color w:val="000000"/>
          <w:sz w:val="26"/>
          <w:szCs w:val="26"/>
        </w:rPr>
        <w:t xml:space="preserve"> технологии.</w:t>
      </w:r>
    </w:p>
    <w:p w:rsidR="000720B5" w:rsidRPr="00717073" w:rsidRDefault="000611F5" w:rsidP="000720B5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717073">
        <w:rPr>
          <w:color w:val="000000"/>
          <w:sz w:val="26"/>
          <w:szCs w:val="26"/>
        </w:rPr>
        <w:t>1</w:t>
      </w:r>
      <w:r w:rsidR="00CD24A9">
        <w:rPr>
          <w:color w:val="000000"/>
          <w:sz w:val="26"/>
          <w:szCs w:val="26"/>
        </w:rPr>
        <w:t>0</w:t>
      </w:r>
      <w:r w:rsidR="000720B5" w:rsidRPr="00717073">
        <w:rPr>
          <w:color w:val="000000"/>
          <w:sz w:val="26"/>
          <w:szCs w:val="26"/>
        </w:rPr>
        <w:t xml:space="preserve">. Затраты на приобретение материальных запасов, не отнесённые к затратам на приобретение материальных запасов в рамках затрат на </w:t>
      </w:r>
      <w:proofErr w:type="spellStart"/>
      <w:r w:rsidR="000720B5" w:rsidRPr="00717073">
        <w:rPr>
          <w:color w:val="000000"/>
          <w:sz w:val="26"/>
          <w:szCs w:val="26"/>
        </w:rPr>
        <w:t>информационно-коммуни-кационные</w:t>
      </w:r>
      <w:proofErr w:type="spellEnd"/>
      <w:r w:rsidR="000720B5" w:rsidRPr="00717073">
        <w:rPr>
          <w:color w:val="000000"/>
          <w:sz w:val="26"/>
          <w:szCs w:val="26"/>
        </w:rPr>
        <w:t xml:space="preserve"> технологии.</w:t>
      </w:r>
    </w:p>
    <w:p w:rsidR="003724AF" w:rsidRDefault="00CD24A9" w:rsidP="003724AF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11</w:t>
      </w:r>
      <w:r w:rsidR="003724AF" w:rsidRPr="00717073">
        <w:rPr>
          <w:bCs/>
          <w:color w:val="000000"/>
          <w:sz w:val="26"/>
          <w:szCs w:val="26"/>
        </w:rPr>
        <w:t>. Затраты на дополнительное профессиональное образование.</w:t>
      </w:r>
    </w:p>
    <w:p w:rsidR="00845077" w:rsidRPr="00717073" w:rsidRDefault="00845077" w:rsidP="00A30BA8">
      <w:pPr>
        <w:ind w:firstLine="708"/>
        <w:jc w:val="both"/>
        <w:rPr>
          <w:szCs w:val="26"/>
        </w:rPr>
      </w:pPr>
      <w:r w:rsidRPr="00717073">
        <w:rPr>
          <w:sz w:val="26"/>
          <w:szCs w:val="26"/>
        </w:rPr>
        <w:t xml:space="preserve">Нормативные затраты на обеспечение </w:t>
      </w:r>
      <w:proofErr w:type="gramStart"/>
      <w:r w:rsidRPr="00717073">
        <w:rPr>
          <w:sz w:val="26"/>
          <w:szCs w:val="26"/>
        </w:rPr>
        <w:t xml:space="preserve">функций управления </w:t>
      </w:r>
      <w:r w:rsidR="00A30BA8" w:rsidRPr="00717073">
        <w:rPr>
          <w:sz w:val="26"/>
          <w:szCs w:val="26"/>
        </w:rPr>
        <w:t>образования</w:t>
      </w:r>
      <w:r w:rsidRPr="00717073">
        <w:rPr>
          <w:sz w:val="26"/>
          <w:szCs w:val="26"/>
        </w:rPr>
        <w:t xml:space="preserve"> адм</w:t>
      </w:r>
      <w:r w:rsidRPr="00717073">
        <w:rPr>
          <w:sz w:val="26"/>
          <w:szCs w:val="26"/>
        </w:rPr>
        <w:t>и</w:t>
      </w:r>
      <w:r w:rsidRPr="00717073">
        <w:rPr>
          <w:sz w:val="26"/>
          <w:szCs w:val="26"/>
        </w:rPr>
        <w:t>нистрации Великоустюгского муниципального округа</w:t>
      </w:r>
      <w:proofErr w:type="gramEnd"/>
      <w:r w:rsidRPr="00717073">
        <w:rPr>
          <w:sz w:val="26"/>
          <w:szCs w:val="26"/>
        </w:rPr>
        <w:t xml:space="preserve"> не предусмотренные</w:t>
      </w:r>
      <w:r w:rsidRPr="00717073">
        <w:rPr>
          <w:szCs w:val="26"/>
        </w:rPr>
        <w:t xml:space="preserve"> Методикой </w:t>
      </w:r>
      <w:r w:rsidRPr="00717073">
        <w:rPr>
          <w:sz w:val="26"/>
          <w:szCs w:val="26"/>
        </w:rPr>
        <w:t>определения нормативных затрат на обеспечение функций органов местного сам</w:t>
      </w:r>
      <w:r w:rsidRPr="00717073">
        <w:rPr>
          <w:sz w:val="26"/>
          <w:szCs w:val="26"/>
        </w:rPr>
        <w:t>о</w:t>
      </w:r>
      <w:r w:rsidRPr="00717073">
        <w:rPr>
          <w:sz w:val="26"/>
          <w:szCs w:val="26"/>
        </w:rPr>
        <w:t>управления Великоустюгского муниципального округа, отраслевых (функционал</w:t>
      </w:r>
      <w:r w:rsidRPr="00717073">
        <w:rPr>
          <w:sz w:val="26"/>
          <w:szCs w:val="26"/>
        </w:rPr>
        <w:t>ь</w:t>
      </w:r>
      <w:r w:rsidRPr="00717073">
        <w:rPr>
          <w:sz w:val="26"/>
          <w:szCs w:val="26"/>
        </w:rPr>
        <w:t>ных) органов администрации Великоустюгского муниципального округа, включая подведомственные им казённые учреждения, определяются по фактическим затратам в пределах лимитов бюджетных обязательств на очередной финансовый год.</w:t>
      </w:r>
    </w:p>
    <w:p w:rsidR="003724AF" w:rsidRDefault="003724AF" w:rsidP="000720B5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CD24A9" w:rsidRDefault="00CD24A9" w:rsidP="000720B5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F415C9" w:rsidRDefault="00F415C9" w:rsidP="000720B5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F415C9" w:rsidRDefault="00F415C9" w:rsidP="000720B5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  <w:lang w:val="en-US"/>
        </w:rPr>
        <w:lastRenderedPageBreak/>
        <w:t>I</w:t>
      </w:r>
      <w:r w:rsidRPr="00F415C9">
        <w:rPr>
          <w:b/>
          <w:bCs/>
          <w:sz w:val="26"/>
          <w:szCs w:val="26"/>
        </w:rPr>
        <w:t>.</w:t>
      </w:r>
      <w:r>
        <w:rPr>
          <w:b/>
          <w:bCs/>
          <w:sz w:val="26"/>
          <w:szCs w:val="26"/>
        </w:rPr>
        <w:t xml:space="preserve"> Затраты на информационно-коммуникационные технологии</w:t>
      </w:r>
    </w:p>
    <w:p w:rsidR="00F415C9" w:rsidRPr="00F415C9" w:rsidRDefault="00F415C9" w:rsidP="000720B5">
      <w:pPr>
        <w:autoSpaceDE w:val="0"/>
        <w:autoSpaceDN w:val="0"/>
        <w:adjustRightInd w:val="0"/>
        <w:jc w:val="center"/>
        <w:rPr>
          <w:b/>
          <w:bCs/>
          <w:sz w:val="26"/>
          <w:szCs w:val="26"/>
        </w:rPr>
      </w:pPr>
    </w:p>
    <w:p w:rsidR="000720B5" w:rsidRPr="00717073" w:rsidRDefault="00867A18" w:rsidP="000720B5">
      <w:pPr>
        <w:autoSpaceDE w:val="0"/>
        <w:autoSpaceDN w:val="0"/>
        <w:adjustRightInd w:val="0"/>
        <w:jc w:val="center"/>
        <w:outlineLvl w:val="2"/>
        <w:rPr>
          <w:b/>
          <w:bCs/>
          <w:sz w:val="26"/>
          <w:szCs w:val="26"/>
        </w:rPr>
      </w:pPr>
      <w:r w:rsidRPr="00717073">
        <w:rPr>
          <w:b/>
          <w:bCs/>
          <w:sz w:val="26"/>
          <w:szCs w:val="26"/>
        </w:rPr>
        <w:t xml:space="preserve">1. </w:t>
      </w:r>
      <w:r w:rsidR="000720B5" w:rsidRPr="00717073">
        <w:rPr>
          <w:b/>
          <w:bCs/>
          <w:sz w:val="26"/>
          <w:szCs w:val="26"/>
        </w:rPr>
        <w:t>Затраты на услуги связи</w:t>
      </w:r>
    </w:p>
    <w:p w:rsidR="000720B5" w:rsidRPr="00717073" w:rsidRDefault="000720B5" w:rsidP="000720B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720B5" w:rsidRPr="00717073" w:rsidRDefault="00B31ECF" w:rsidP="000720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17073">
        <w:rPr>
          <w:sz w:val="26"/>
          <w:szCs w:val="26"/>
        </w:rPr>
        <w:t>1.</w:t>
      </w:r>
      <w:r w:rsidR="00F636C1" w:rsidRPr="00717073">
        <w:rPr>
          <w:sz w:val="26"/>
          <w:szCs w:val="26"/>
        </w:rPr>
        <w:t>1.</w:t>
      </w:r>
      <w:r w:rsidR="000720B5" w:rsidRPr="00717073">
        <w:rPr>
          <w:sz w:val="26"/>
          <w:szCs w:val="26"/>
        </w:rPr>
        <w:t xml:space="preserve"> </w:t>
      </w:r>
      <w:r w:rsidR="00652D2D" w:rsidRPr="00717073">
        <w:rPr>
          <w:sz w:val="26"/>
          <w:szCs w:val="26"/>
        </w:rPr>
        <w:t>Затраты на абонентскую плату за использование услуг местной телефонной связи (</w:t>
      </w:r>
      <w:proofErr w:type="spellStart"/>
      <w:r w:rsidR="00652D2D" w:rsidRPr="00717073">
        <w:rPr>
          <w:sz w:val="26"/>
          <w:szCs w:val="26"/>
        </w:rPr>
        <w:t>З</w:t>
      </w:r>
      <w:r w:rsidR="00652D2D" w:rsidRPr="00717073">
        <w:rPr>
          <w:sz w:val="26"/>
          <w:szCs w:val="26"/>
          <w:vertAlign w:val="subscript"/>
        </w:rPr>
        <w:t>аб</w:t>
      </w:r>
      <w:proofErr w:type="spellEnd"/>
      <w:r w:rsidR="00652D2D" w:rsidRPr="00717073">
        <w:rPr>
          <w:sz w:val="26"/>
          <w:szCs w:val="26"/>
        </w:rPr>
        <w:t>) определяются по формуле</w:t>
      </w:r>
      <w:r w:rsidR="000720B5" w:rsidRPr="00717073">
        <w:rPr>
          <w:sz w:val="26"/>
          <w:szCs w:val="26"/>
        </w:rPr>
        <w:t>:</w:t>
      </w:r>
    </w:p>
    <w:p w:rsidR="000720B5" w:rsidRPr="00717073" w:rsidRDefault="000720B5" w:rsidP="000720B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720B5" w:rsidRPr="00717073" w:rsidRDefault="008317F6" w:rsidP="000720B5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8317F6">
        <w:rPr>
          <w:noProof/>
          <w:position w:val="-16"/>
          <w:sz w:val="26"/>
          <w:szCs w:val="26"/>
        </w:rPr>
        <w:pict>
          <v:shape id="Рисунок 27" o:spid="_x0000_i1025" type="#_x0000_t75" style="width:172.55pt;height:29.9pt;visibility:visible">
            <v:imagedata r:id="rId9" o:title="" cropright="9181f"/>
          </v:shape>
        </w:pict>
      </w:r>
    </w:p>
    <w:p w:rsidR="000720B5" w:rsidRPr="00717073" w:rsidRDefault="000720B5" w:rsidP="000720B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720B5" w:rsidRPr="00717073" w:rsidRDefault="000720B5" w:rsidP="000720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17073">
        <w:rPr>
          <w:sz w:val="26"/>
          <w:szCs w:val="26"/>
        </w:rPr>
        <w:t>где:</w:t>
      </w:r>
    </w:p>
    <w:p w:rsidR="000720B5" w:rsidRPr="00717073" w:rsidRDefault="000720B5" w:rsidP="000720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717073">
        <w:rPr>
          <w:sz w:val="26"/>
          <w:szCs w:val="26"/>
        </w:rPr>
        <w:t>Q</w:t>
      </w:r>
      <w:r w:rsidRPr="00717073">
        <w:rPr>
          <w:sz w:val="26"/>
          <w:szCs w:val="26"/>
          <w:vertAlign w:val="subscript"/>
        </w:rPr>
        <w:t>i</w:t>
      </w:r>
      <w:proofErr w:type="spellEnd"/>
      <w:r w:rsidRPr="00717073">
        <w:rPr>
          <w:sz w:val="26"/>
          <w:szCs w:val="26"/>
          <w:vertAlign w:val="subscript"/>
        </w:rPr>
        <w:t xml:space="preserve"> </w:t>
      </w:r>
      <w:proofErr w:type="spellStart"/>
      <w:r w:rsidRPr="00717073">
        <w:rPr>
          <w:sz w:val="26"/>
          <w:szCs w:val="26"/>
          <w:vertAlign w:val="subscript"/>
        </w:rPr>
        <w:t>аб</w:t>
      </w:r>
      <w:proofErr w:type="spellEnd"/>
      <w:r w:rsidRPr="00717073">
        <w:rPr>
          <w:sz w:val="26"/>
          <w:szCs w:val="26"/>
        </w:rPr>
        <w:t xml:space="preserve"> - количество абонентских номеров пользовательского (оконечного) обор</w:t>
      </w:r>
      <w:r w:rsidRPr="00717073">
        <w:rPr>
          <w:sz w:val="26"/>
          <w:szCs w:val="26"/>
        </w:rPr>
        <w:t>у</w:t>
      </w:r>
      <w:r w:rsidRPr="00717073">
        <w:rPr>
          <w:sz w:val="26"/>
          <w:szCs w:val="26"/>
        </w:rPr>
        <w:t>дования, подключённого к сети местной телефонной связи, используемых для пер</w:t>
      </w:r>
      <w:r w:rsidRPr="00717073">
        <w:rPr>
          <w:sz w:val="26"/>
          <w:szCs w:val="26"/>
        </w:rPr>
        <w:t>е</w:t>
      </w:r>
      <w:r w:rsidRPr="00717073">
        <w:rPr>
          <w:sz w:val="26"/>
          <w:szCs w:val="26"/>
        </w:rPr>
        <w:t>дачи голосовой информации (далее - абонентский номер для передачи голосовой и</w:t>
      </w:r>
      <w:r w:rsidRPr="00717073">
        <w:rPr>
          <w:sz w:val="26"/>
          <w:szCs w:val="26"/>
        </w:rPr>
        <w:t>н</w:t>
      </w:r>
      <w:r w:rsidRPr="00717073">
        <w:rPr>
          <w:sz w:val="26"/>
          <w:szCs w:val="26"/>
        </w:rPr>
        <w:t xml:space="preserve">формации), с </w:t>
      </w:r>
      <w:proofErr w:type="spellStart"/>
      <w:r w:rsidRPr="00717073">
        <w:rPr>
          <w:sz w:val="26"/>
          <w:szCs w:val="26"/>
        </w:rPr>
        <w:t>i-й</w:t>
      </w:r>
      <w:proofErr w:type="spellEnd"/>
      <w:r w:rsidRPr="00717073">
        <w:rPr>
          <w:sz w:val="26"/>
          <w:szCs w:val="26"/>
        </w:rPr>
        <w:t xml:space="preserve"> абонентской платой;</w:t>
      </w:r>
    </w:p>
    <w:p w:rsidR="000720B5" w:rsidRPr="00717073" w:rsidRDefault="000720B5" w:rsidP="000720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717073">
        <w:rPr>
          <w:sz w:val="26"/>
          <w:szCs w:val="26"/>
        </w:rPr>
        <w:t>H</w:t>
      </w:r>
      <w:r w:rsidRPr="00717073">
        <w:rPr>
          <w:sz w:val="26"/>
          <w:szCs w:val="26"/>
          <w:vertAlign w:val="subscript"/>
        </w:rPr>
        <w:t>i</w:t>
      </w:r>
      <w:proofErr w:type="spellEnd"/>
      <w:r w:rsidRPr="00717073">
        <w:rPr>
          <w:sz w:val="26"/>
          <w:szCs w:val="26"/>
          <w:vertAlign w:val="subscript"/>
        </w:rPr>
        <w:t xml:space="preserve"> </w:t>
      </w:r>
      <w:proofErr w:type="spellStart"/>
      <w:r w:rsidRPr="00717073">
        <w:rPr>
          <w:sz w:val="26"/>
          <w:szCs w:val="26"/>
          <w:vertAlign w:val="subscript"/>
        </w:rPr>
        <w:t>аб</w:t>
      </w:r>
      <w:proofErr w:type="spellEnd"/>
      <w:r w:rsidRPr="00717073">
        <w:rPr>
          <w:sz w:val="26"/>
          <w:szCs w:val="26"/>
        </w:rPr>
        <w:t xml:space="preserve"> - ежемесячная i-я абонентская плата в расчёте на 1 абонентский номер для передачи голосовой информации;</w:t>
      </w:r>
    </w:p>
    <w:p w:rsidR="000720B5" w:rsidRPr="00717073" w:rsidRDefault="000720B5" w:rsidP="000720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717073">
        <w:rPr>
          <w:sz w:val="26"/>
          <w:szCs w:val="26"/>
        </w:rPr>
        <w:t>N</w:t>
      </w:r>
      <w:r w:rsidRPr="00717073">
        <w:rPr>
          <w:sz w:val="26"/>
          <w:szCs w:val="26"/>
          <w:vertAlign w:val="subscript"/>
        </w:rPr>
        <w:t>i</w:t>
      </w:r>
      <w:proofErr w:type="spellEnd"/>
      <w:r w:rsidRPr="00717073">
        <w:rPr>
          <w:sz w:val="26"/>
          <w:szCs w:val="26"/>
          <w:vertAlign w:val="subscript"/>
        </w:rPr>
        <w:t xml:space="preserve"> </w:t>
      </w:r>
      <w:proofErr w:type="spellStart"/>
      <w:r w:rsidRPr="00717073">
        <w:rPr>
          <w:sz w:val="26"/>
          <w:szCs w:val="26"/>
          <w:vertAlign w:val="subscript"/>
        </w:rPr>
        <w:t>аб</w:t>
      </w:r>
      <w:proofErr w:type="spellEnd"/>
      <w:r w:rsidRPr="00717073">
        <w:rPr>
          <w:sz w:val="26"/>
          <w:szCs w:val="26"/>
        </w:rPr>
        <w:t xml:space="preserve"> - количество месяцев предоставления услуги с </w:t>
      </w:r>
      <w:proofErr w:type="spellStart"/>
      <w:r w:rsidRPr="00717073">
        <w:rPr>
          <w:sz w:val="26"/>
          <w:szCs w:val="26"/>
        </w:rPr>
        <w:t>i-й</w:t>
      </w:r>
      <w:proofErr w:type="spellEnd"/>
      <w:r w:rsidRPr="00717073">
        <w:rPr>
          <w:sz w:val="26"/>
          <w:szCs w:val="26"/>
        </w:rPr>
        <w:t xml:space="preserve"> абонентской платой.</w:t>
      </w:r>
    </w:p>
    <w:p w:rsidR="000720B5" w:rsidRPr="00717073" w:rsidRDefault="000720B5" w:rsidP="000720B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720B5" w:rsidRPr="00717073" w:rsidRDefault="000720B5" w:rsidP="000720B5">
      <w:pPr>
        <w:autoSpaceDE w:val="0"/>
        <w:autoSpaceDN w:val="0"/>
        <w:adjustRightInd w:val="0"/>
        <w:jc w:val="center"/>
        <w:outlineLvl w:val="3"/>
        <w:rPr>
          <w:i/>
          <w:sz w:val="26"/>
          <w:szCs w:val="26"/>
        </w:rPr>
      </w:pPr>
      <w:r w:rsidRPr="00717073">
        <w:rPr>
          <w:bCs/>
          <w:i/>
          <w:sz w:val="26"/>
          <w:szCs w:val="26"/>
        </w:rPr>
        <w:t>Нормативы на абонентскую плату</w:t>
      </w:r>
      <w:r w:rsidRPr="00717073">
        <w:rPr>
          <w:i/>
          <w:sz w:val="26"/>
          <w:szCs w:val="26"/>
        </w:rPr>
        <w:t xml:space="preserve"> </w:t>
      </w:r>
    </w:p>
    <w:p w:rsidR="00ED1B57" w:rsidRDefault="000720B5" w:rsidP="000720B5">
      <w:pPr>
        <w:autoSpaceDE w:val="0"/>
        <w:autoSpaceDN w:val="0"/>
        <w:adjustRightInd w:val="0"/>
        <w:jc w:val="right"/>
        <w:outlineLvl w:val="3"/>
        <w:rPr>
          <w:i/>
          <w:sz w:val="26"/>
          <w:szCs w:val="26"/>
        </w:rPr>
      </w:pPr>
      <w:r w:rsidRPr="00717073">
        <w:rPr>
          <w:i/>
          <w:sz w:val="26"/>
          <w:szCs w:val="26"/>
        </w:rPr>
        <w:t>Таблица № 1</w:t>
      </w:r>
    </w:p>
    <w:p w:rsidR="000720B5" w:rsidRPr="00717073" w:rsidRDefault="000720B5" w:rsidP="000720B5">
      <w:pPr>
        <w:autoSpaceDE w:val="0"/>
        <w:autoSpaceDN w:val="0"/>
        <w:adjustRightInd w:val="0"/>
        <w:jc w:val="right"/>
        <w:outlineLvl w:val="3"/>
        <w:rPr>
          <w:i/>
          <w:sz w:val="26"/>
          <w:szCs w:val="26"/>
        </w:rPr>
      </w:pPr>
      <w:r w:rsidRPr="00717073">
        <w:rPr>
          <w:i/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644"/>
        <w:gridCol w:w="3544"/>
        <w:gridCol w:w="1666"/>
      </w:tblGrid>
      <w:tr w:rsidR="000720B5" w:rsidRPr="00717073" w:rsidTr="00EC235E">
        <w:tc>
          <w:tcPr>
            <w:tcW w:w="4644" w:type="dxa"/>
            <w:shd w:val="clear" w:color="auto" w:fill="auto"/>
          </w:tcPr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t xml:space="preserve">Количество абонентских номеров </w:t>
            </w:r>
          </w:p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t>пользовательского (оконечного)</w:t>
            </w:r>
          </w:p>
          <w:p w:rsidR="000720B5" w:rsidRPr="00717073" w:rsidRDefault="000720B5" w:rsidP="00ED1B57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t xml:space="preserve">оборудования, </w:t>
            </w:r>
            <w:proofErr w:type="gramStart"/>
            <w:r w:rsidRPr="00717073">
              <w:rPr>
                <w:szCs w:val="26"/>
              </w:rPr>
              <w:t>подключённых</w:t>
            </w:r>
            <w:proofErr w:type="gramEnd"/>
            <w:r w:rsidRPr="00717073">
              <w:rPr>
                <w:szCs w:val="26"/>
              </w:rPr>
              <w:t xml:space="preserve"> к сети м</w:t>
            </w:r>
            <w:r w:rsidRPr="00717073">
              <w:rPr>
                <w:szCs w:val="26"/>
              </w:rPr>
              <w:t>е</w:t>
            </w:r>
            <w:r w:rsidRPr="00717073">
              <w:rPr>
                <w:szCs w:val="26"/>
              </w:rPr>
              <w:t>стной телефонной связи, используемых для передачи голосовой информации</w:t>
            </w:r>
            <w:r w:rsidR="00ED1B57">
              <w:rPr>
                <w:szCs w:val="26"/>
              </w:rPr>
              <w:t xml:space="preserve"> (д</w:t>
            </w:r>
            <w:r w:rsidR="00ED1B57">
              <w:rPr>
                <w:szCs w:val="26"/>
              </w:rPr>
              <w:t>а</w:t>
            </w:r>
            <w:r w:rsidR="00ED1B57">
              <w:rPr>
                <w:szCs w:val="26"/>
              </w:rPr>
              <w:t>лее - абонентский номер для передачи г</w:t>
            </w:r>
            <w:r w:rsidR="00ED1B57">
              <w:rPr>
                <w:szCs w:val="26"/>
              </w:rPr>
              <w:t>о</w:t>
            </w:r>
            <w:r w:rsidR="00ED1B57">
              <w:rPr>
                <w:szCs w:val="26"/>
              </w:rPr>
              <w:t xml:space="preserve">лосовой информации) с </w:t>
            </w:r>
            <w:proofErr w:type="spellStart"/>
            <w:r w:rsidR="00ED1B57">
              <w:rPr>
                <w:szCs w:val="26"/>
                <w:lang w:val="en-US"/>
              </w:rPr>
              <w:t>i</w:t>
            </w:r>
            <w:proofErr w:type="spellEnd"/>
            <w:r w:rsidR="00ED1B57" w:rsidRPr="00ED1B57">
              <w:rPr>
                <w:szCs w:val="26"/>
              </w:rPr>
              <w:t>-</w:t>
            </w:r>
            <w:proofErr w:type="spellStart"/>
            <w:r w:rsidR="00ED1B57">
              <w:rPr>
                <w:szCs w:val="26"/>
              </w:rPr>
              <w:t>й</w:t>
            </w:r>
            <w:proofErr w:type="spellEnd"/>
            <w:r w:rsidR="00ED1B57">
              <w:rPr>
                <w:szCs w:val="26"/>
              </w:rPr>
              <w:t xml:space="preserve"> абонентской платой</w:t>
            </w:r>
          </w:p>
        </w:tc>
        <w:tc>
          <w:tcPr>
            <w:tcW w:w="3544" w:type="dxa"/>
            <w:shd w:val="clear" w:color="auto" w:fill="auto"/>
          </w:tcPr>
          <w:p w:rsidR="000720B5" w:rsidRPr="00717073" w:rsidRDefault="000720B5" w:rsidP="00ED1B57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t xml:space="preserve">Ежемесячная </w:t>
            </w:r>
            <w:proofErr w:type="spellStart"/>
            <w:r w:rsidR="00ED1B57">
              <w:rPr>
                <w:szCs w:val="26"/>
                <w:lang w:val="en-US"/>
              </w:rPr>
              <w:t>i</w:t>
            </w:r>
            <w:proofErr w:type="spellEnd"/>
            <w:r w:rsidR="00ED1B57" w:rsidRPr="00ED1B57">
              <w:rPr>
                <w:szCs w:val="26"/>
              </w:rPr>
              <w:t>-</w:t>
            </w:r>
            <w:r w:rsidR="00ED1B57">
              <w:rPr>
                <w:szCs w:val="26"/>
              </w:rPr>
              <w:t>я абонентская плата в расчете на 1 абонен</w:t>
            </w:r>
            <w:r w:rsidR="00ED1B57">
              <w:rPr>
                <w:szCs w:val="26"/>
              </w:rPr>
              <w:t>т</w:t>
            </w:r>
            <w:r w:rsidR="00ED1B57">
              <w:rPr>
                <w:szCs w:val="26"/>
              </w:rPr>
              <w:t>ский номер для передачи гол</w:t>
            </w:r>
            <w:r w:rsidR="00ED1B57">
              <w:rPr>
                <w:szCs w:val="26"/>
              </w:rPr>
              <w:t>о</w:t>
            </w:r>
            <w:r w:rsidR="00ED1B57">
              <w:rPr>
                <w:szCs w:val="26"/>
              </w:rPr>
              <w:t>совой информации</w:t>
            </w:r>
            <w:r w:rsidRPr="00717073">
              <w:rPr>
                <w:szCs w:val="26"/>
              </w:rPr>
              <w:t>,</w:t>
            </w:r>
          </w:p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t>руб.</w:t>
            </w:r>
          </w:p>
        </w:tc>
        <w:tc>
          <w:tcPr>
            <w:tcW w:w="1666" w:type="dxa"/>
            <w:shd w:val="clear" w:color="auto" w:fill="auto"/>
          </w:tcPr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t xml:space="preserve">Количество </w:t>
            </w:r>
          </w:p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t xml:space="preserve">месяцев </w:t>
            </w:r>
          </w:p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t>предоставл</w:t>
            </w:r>
            <w:r w:rsidRPr="00717073">
              <w:rPr>
                <w:szCs w:val="26"/>
              </w:rPr>
              <w:t>е</w:t>
            </w:r>
            <w:r w:rsidRPr="00717073">
              <w:rPr>
                <w:szCs w:val="26"/>
              </w:rPr>
              <w:t>ния услуги</w:t>
            </w:r>
          </w:p>
        </w:tc>
      </w:tr>
      <w:tr w:rsidR="000720B5" w:rsidRPr="00717073" w:rsidTr="00EC235E">
        <w:tc>
          <w:tcPr>
            <w:tcW w:w="4644" w:type="dxa"/>
            <w:shd w:val="clear" w:color="auto" w:fill="auto"/>
          </w:tcPr>
          <w:p w:rsidR="000720B5" w:rsidRPr="00717073" w:rsidRDefault="00A30BA8" w:rsidP="0018581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1</w:t>
            </w:r>
            <w:r w:rsidR="00185814">
              <w:rPr>
                <w:sz w:val="26"/>
                <w:szCs w:val="2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0720B5" w:rsidRPr="00717073" w:rsidRDefault="003724AF" w:rsidP="00F25A5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 xml:space="preserve">не более </w:t>
            </w:r>
            <w:r w:rsidR="00410AA0" w:rsidRPr="00717073">
              <w:rPr>
                <w:sz w:val="26"/>
                <w:szCs w:val="26"/>
              </w:rPr>
              <w:t>1 0</w:t>
            </w:r>
            <w:r w:rsidR="000720B5" w:rsidRPr="00717073">
              <w:rPr>
                <w:sz w:val="26"/>
                <w:szCs w:val="26"/>
              </w:rPr>
              <w:t>00,00</w:t>
            </w:r>
          </w:p>
        </w:tc>
        <w:tc>
          <w:tcPr>
            <w:tcW w:w="1666" w:type="dxa"/>
            <w:shd w:val="clear" w:color="auto" w:fill="auto"/>
            <w:vAlign w:val="center"/>
          </w:tcPr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12</w:t>
            </w:r>
          </w:p>
        </w:tc>
      </w:tr>
    </w:tbl>
    <w:p w:rsidR="00A05A22" w:rsidRPr="00717073" w:rsidRDefault="00A05A22" w:rsidP="00B57911">
      <w:pPr>
        <w:autoSpaceDE w:val="0"/>
        <w:autoSpaceDN w:val="0"/>
        <w:adjustRightInd w:val="0"/>
        <w:jc w:val="both"/>
        <w:rPr>
          <w:ins w:id="0" w:author="UR4" w:date="2023-02-03T09:34:00Z"/>
          <w:color w:val="00B0F0"/>
          <w:sz w:val="26"/>
          <w:szCs w:val="26"/>
        </w:rPr>
      </w:pPr>
    </w:p>
    <w:p w:rsidR="000720B5" w:rsidRPr="001E4331" w:rsidRDefault="00F636C1" w:rsidP="000720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17073">
        <w:rPr>
          <w:sz w:val="26"/>
          <w:szCs w:val="26"/>
        </w:rPr>
        <w:t>1.</w:t>
      </w:r>
      <w:r w:rsidR="000720B5" w:rsidRPr="00717073">
        <w:rPr>
          <w:sz w:val="26"/>
          <w:szCs w:val="26"/>
        </w:rPr>
        <w:t>2. Затраты на повременную оплату местных, междугородних и междунаро</w:t>
      </w:r>
      <w:r w:rsidR="000720B5" w:rsidRPr="00717073">
        <w:rPr>
          <w:sz w:val="26"/>
          <w:szCs w:val="26"/>
        </w:rPr>
        <w:t>д</w:t>
      </w:r>
      <w:r w:rsidR="000720B5" w:rsidRPr="00717073">
        <w:rPr>
          <w:sz w:val="26"/>
          <w:szCs w:val="26"/>
        </w:rPr>
        <w:t>ных телефонных соединений (</w:t>
      </w:r>
      <w:proofErr w:type="spellStart"/>
      <w:r w:rsidR="000720B5" w:rsidRPr="00717073">
        <w:rPr>
          <w:sz w:val="26"/>
          <w:szCs w:val="26"/>
        </w:rPr>
        <w:t>З</w:t>
      </w:r>
      <w:r w:rsidR="000720B5" w:rsidRPr="00717073">
        <w:rPr>
          <w:sz w:val="26"/>
          <w:szCs w:val="26"/>
          <w:vertAlign w:val="subscript"/>
        </w:rPr>
        <w:t>пов</w:t>
      </w:r>
      <w:proofErr w:type="spellEnd"/>
      <w:r w:rsidR="000720B5" w:rsidRPr="00717073">
        <w:rPr>
          <w:sz w:val="26"/>
          <w:szCs w:val="26"/>
        </w:rPr>
        <w:t>) определяются по формуле:</w:t>
      </w:r>
    </w:p>
    <w:p w:rsidR="00017F8B" w:rsidRPr="00017F8B" w:rsidRDefault="00017F8B" w:rsidP="000720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17F8B">
        <w:rPr>
          <w:noProof/>
          <w:sz w:val="26"/>
          <w:szCs w:val="26"/>
        </w:rPr>
        <w:drawing>
          <wp:inline distT="0" distB="0" distL="0" distR="0">
            <wp:extent cx="5648505" cy="500332"/>
            <wp:effectExtent l="19050" t="0" r="0" b="0"/>
            <wp:docPr id="3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 r="508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0302" cy="500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20B5" w:rsidRPr="00717073" w:rsidRDefault="000720B5" w:rsidP="000720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17073">
        <w:rPr>
          <w:sz w:val="26"/>
          <w:szCs w:val="26"/>
        </w:rPr>
        <w:t>где:</w:t>
      </w:r>
    </w:p>
    <w:p w:rsidR="000720B5" w:rsidRPr="00717073" w:rsidRDefault="000720B5" w:rsidP="000720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717073">
        <w:rPr>
          <w:sz w:val="26"/>
          <w:szCs w:val="26"/>
        </w:rPr>
        <w:t>Q</w:t>
      </w:r>
      <w:r w:rsidRPr="00717073">
        <w:rPr>
          <w:sz w:val="26"/>
          <w:szCs w:val="26"/>
          <w:vertAlign w:val="subscript"/>
        </w:rPr>
        <w:t>g</w:t>
      </w:r>
      <w:proofErr w:type="gramStart"/>
      <w:r w:rsidRPr="00717073">
        <w:rPr>
          <w:sz w:val="26"/>
          <w:szCs w:val="26"/>
          <w:vertAlign w:val="subscript"/>
        </w:rPr>
        <w:t>м</w:t>
      </w:r>
      <w:proofErr w:type="spellEnd"/>
      <w:proofErr w:type="gramEnd"/>
      <w:r w:rsidRPr="00717073">
        <w:rPr>
          <w:sz w:val="26"/>
          <w:szCs w:val="26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0720B5" w:rsidRPr="00717073" w:rsidRDefault="000720B5" w:rsidP="000720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717073">
        <w:rPr>
          <w:sz w:val="26"/>
          <w:szCs w:val="26"/>
        </w:rPr>
        <w:t>S</w:t>
      </w:r>
      <w:r w:rsidRPr="00717073">
        <w:rPr>
          <w:sz w:val="26"/>
          <w:szCs w:val="26"/>
          <w:vertAlign w:val="subscript"/>
        </w:rPr>
        <w:t>g</w:t>
      </w:r>
      <w:proofErr w:type="gramStart"/>
      <w:r w:rsidRPr="00717073">
        <w:rPr>
          <w:sz w:val="26"/>
          <w:szCs w:val="26"/>
          <w:vertAlign w:val="subscript"/>
        </w:rPr>
        <w:t>м</w:t>
      </w:r>
      <w:proofErr w:type="spellEnd"/>
      <w:proofErr w:type="gramEnd"/>
      <w:r w:rsidRPr="00717073">
        <w:rPr>
          <w:sz w:val="26"/>
          <w:szCs w:val="26"/>
        </w:rPr>
        <w:t xml:space="preserve"> - продолжительность местных телефонных соединений в месяц в расчёте на   1 абонентский номер для передачи голосовой информации по </w:t>
      </w:r>
      <w:proofErr w:type="spellStart"/>
      <w:r w:rsidRPr="00717073">
        <w:rPr>
          <w:sz w:val="26"/>
          <w:szCs w:val="26"/>
        </w:rPr>
        <w:t>g-му</w:t>
      </w:r>
      <w:proofErr w:type="spellEnd"/>
      <w:r w:rsidRPr="00717073">
        <w:rPr>
          <w:sz w:val="26"/>
          <w:szCs w:val="26"/>
        </w:rPr>
        <w:t xml:space="preserve"> тарифу;</w:t>
      </w:r>
    </w:p>
    <w:p w:rsidR="000720B5" w:rsidRPr="00717073" w:rsidRDefault="000720B5" w:rsidP="000720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717073">
        <w:rPr>
          <w:sz w:val="26"/>
          <w:szCs w:val="26"/>
        </w:rPr>
        <w:t>P</w:t>
      </w:r>
      <w:r w:rsidRPr="00717073">
        <w:rPr>
          <w:sz w:val="26"/>
          <w:szCs w:val="26"/>
          <w:vertAlign w:val="subscript"/>
        </w:rPr>
        <w:t>g</w:t>
      </w:r>
      <w:proofErr w:type="gramStart"/>
      <w:r w:rsidRPr="00717073">
        <w:rPr>
          <w:sz w:val="26"/>
          <w:szCs w:val="26"/>
          <w:vertAlign w:val="subscript"/>
        </w:rPr>
        <w:t>м</w:t>
      </w:r>
      <w:proofErr w:type="spellEnd"/>
      <w:proofErr w:type="gramEnd"/>
      <w:r w:rsidRPr="00717073">
        <w:rPr>
          <w:sz w:val="26"/>
          <w:szCs w:val="26"/>
        </w:rPr>
        <w:t xml:space="preserve"> - цена минуты разговора при местных телефонных соединениях по </w:t>
      </w:r>
      <w:proofErr w:type="spellStart"/>
      <w:r w:rsidRPr="00717073">
        <w:rPr>
          <w:sz w:val="26"/>
          <w:szCs w:val="26"/>
        </w:rPr>
        <w:t>g-му</w:t>
      </w:r>
      <w:proofErr w:type="spellEnd"/>
      <w:r w:rsidRPr="00717073">
        <w:rPr>
          <w:sz w:val="26"/>
          <w:szCs w:val="26"/>
        </w:rPr>
        <w:t xml:space="preserve"> т</w:t>
      </w:r>
      <w:r w:rsidRPr="00717073">
        <w:rPr>
          <w:sz w:val="26"/>
          <w:szCs w:val="26"/>
        </w:rPr>
        <w:t>а</w:t>
      </w:r>
      <w:r w:rsidRPr="00717073">
        <w:rPr>
          <w:sz w:val="26"/>
          <w:szCs w:val="26"/>
        </w:rPr>
        <w:t>рифу;</w:t>
      </w:r>
    </w:p>
    <w:p w:rsidR="000720B5" w:rsidRPr="00717073" w:rsidRDefault="000720B5" w:rsidP="000720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717073">
        <w:rPr>
          <w:sz w:val="26"/>
          <w:szCs w:val="26"/>
        </w:rPr>
        <w:t>N</w:t>
      </w:r>
      <w:r w:rsidRPr="00717073">
        <w:rPr>
          <w:sz w:val="26"/>
          <w:szCs w:val="26"/>
          <w:vertAlign w:val="subscript"/>
        </w:rPr>
        <w:t>g</w:t>
      </w:r>
      <w:proofErr w:type="gramStart"/>
      <w:r w:rsidRPr="00717073">
        <w:rPr>
          <w:sz w:val="26"/>
          <w:szCs w:val="26"/>
          <w:vertAlign w:val="subscript"/>
        </w:rPr>
        <w:t>м</w:t>
      </w:r>
      <w:proofErr w:type="spellEnd"/>
      <w:proofErr w:type="gramEnd"/>
      <w:r w:rsidRPr="00717073">
        <w:rPr>
          <w:sz w:val="26"/>
          <w:szCs w:val="26"/>
        </w:rPr>
        <w:t xml:space="preserve"> - количество месяцев предоставления услуги местной телефонной связи по </w:t>
      </w:r>
      <w:proofErr w:type="spellStart"/>
      <w:r w:rsidRPr="00717073">
        <w:rPr>
          <w:sz w:val="26"/>
          <w:szCs w:val="26"/>
        </w:rPr>
        <w:t>g-му</w:t>
      </w:r>
      <w:proofErr w:type="spellEnd"/>
      <w:r w:rsidRPr="00717073">
        <w:rPr>
          <w:sz w:val="26"/>
          <w:szCs w:val="26"/>
        </w:rPr>
        <w:t xml:space="preserve"> тарифу;</w:t>
      </w:r>
    </w:p>
    <w:p w:rsidR="000720B5" w:rsidRPr="00717073" w:rsidRDefault="000720B5" w:rsidP="000720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717073">
        <w:rPr>
          <w:sz w:val="26"/>
          <w:szCs w:val="26"/>
        </w:rPr>
        <w:t>Q</w:t>
      </w:r>
      <w:r w:rsidRPr="00717073">
        <w:rPr>
          <w:sz w:val="26"/>
          <w:szCs w:val="26"/>
          <w:vertAlign w:val="subscript"/>
        </w:rPr>
        <w:t>i</w:t>
      </w:r>
      <w:proofErr w:type="spellEnd"/>
      <w:r w:rsidRPr="00717073">
        <w:rPr>
          <w:sz w:val="26"/>
          <w:szCs w:val="26"/>
          <w:vertAlign w:val="subscript"/>
        </w:rPr>
        <w:t xml:space="preserve"> мг</w:t>
      </w:r>
      <w:r w:rsidRPr="00717073">
        <w:rPr>
          <w:sz w:val="26"/>
          <w:szCs w:val="26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0720B5" w:rsidRPr="00717073" w:rsidRDefault="000720B5" w:rsidP="000720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717073">
        <w:rPr>
          <w:sz w:val="26"/>
          <w:szCs w:val="26"/>
        </w:rPr>
        <w:lastRenderedPageBreak/>
        <w:t>S</w:t>
      </w:r>
      <w:r w:rsidRPr="00717073">
        <w:rPr>
          <w:sz w:val="26"/>
          <w:szCs w:val="26"/>
          <w:vertAlign w:val="subscript"/>
        </w:rPr>
        <w:t>i</w:t>
      </w:r>
      <w:proofErr w:type="spellEnd"/>
      <w:r w:rsidRPr="00717073">
        <w:rPr>
          <w:sz w:val="26"/>
          <w:szCs w:val="26"/>
          <w:vertAlign w:val="subscript"/>
        </w:rPr>
        <w:t xml:space="preserve"> мг</w:t>
      </w:r>
      <w:r w:rsidRPr="00717073">
        <w:rPr>
          <w:sz w:val="26"/>
          <w:szCs w:val="26"/>
        </w:rPr>
        <w:t xml:space="preserve"> - продолжительность междугородних телефонных соединений в месяц в расчёте на 1 абонентский телефонный номер для передачи голосовой информации по </w:t>
      </w:r>
      <w:proofErr w:type="spellStart"/>
      <w:r w:rsidRPr="00717073">
        <w:rPr>
          <w:sz w:val="26"/>
          <w:szCs w:val="26"/>
        </w:rPr>
        <w:t>i-му</w:t>
      </w:r>
      <w:proofErr w:type="spellEnd"/>
      <w:r w:rsidRPr="00717073">
        <w:rPr>
          <w:sz w:val="26"/>
          <w:szCs w:val="26"/>
        </w:rPr>
        <w:t xml:space="preserve"> тарифу;</w:t>
      </w:r>
    </w:p>
    <w:p w:rsidR="000720B5" w:rsidRPr="00717073" w:rsidRDefault="000720B5" w:rsidP="000720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717073">
        <w:rPr>
          <w:sz w:val="26"/>
          <w:szCs w:val="26"/>
        </w:rPr>
        <w:t>P</w:t>
      </w:r>
      <w:r w:rsidRPr="00717073">
        <w:rPr>
          <w:sz w:val="26"/>
          <w:szCs w:val="26"/>
          <w:vertAlign w:val="subscript"/>
        </w:rPr>
        <w:t>i</w:t>
      </w:r>
      <w:proofErr w:type="spellEnd"/>
      <w:r w:rsidRPr="00717073">
        <w:rPr>
          <w:sz w:val="26"/>
          <w:szCs w:val="26"/>
          <w:vertAlign w:val="subscript"/>
        </w:rPr>
        <w:t xml:space="preserve"> мг</w:t>
      </w:r>
      <w:r w:rsidRPr="00717073">
        <w:rPr>
          <w:sz w:val="26"/>
          <w:szCs w:val="26"/>
        </w:rPr>
        <w:t xml:space="preserve"> - цена минуты разговора при междугородних телефонных соединениях по </w:t>
      </w:r>
      <w:proofErr w:type="spellStart"/>
      <w:r w:rsidRPr="00717073">
        <w:rPr>
          <w:sz w:val="26"/>
          <w:szCs w:val="26"/>
        </w:rPr>
        <w:t>i-му</w:t>
      </w:r>
      <w:proofErr w:type="spellEnd"/>
      <w:r w:rsidRPr="00717073">
        <w:rPr>
          <w:sz w:val="26"/>
          <w:szCs w:val="26"/>
        </w:rPr>
        <w:t xml:space="preserve"> тарифу;</w:t>
      </w:r>
    </w:p>
    <w:p w:rsidR="000720B5" w:rsidRPr="00717073" w:rsidRDefault="000720B5" w:rsidP="000720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717073">
        <w:rPr>
          <w:sz w:val="26"/>
          <w:szCs w:val="26"/>
        </w:rPr>
        <w:t>N</w:t>
      </w:r>
      <w:r w:rsidRPr="00717073">
        <w:rPr>
          <w:sz w:val="26"/>
          <w:szCs w:val="26"/>
          <w:vertAlign w:val="subscript"/>
        </w:rPr>
        <w:t>i</w:t>
      </w:r>
      <w:proofErr w:type="spellEnd"/>
      <w:r w:rsidRPr="00717073">
        <w:rPr>
          <w:sz w:val="26"/>
          <w:szCs w:val="26"/>
          <w:vertAlign w:val="subscript"/>
        </w:rPr>
        <w:t xml:space="preserve"> мг</w:t>
      </w:r>
      <w:r w:rsidRPr="00717073">
        <w:rPr>
          <w:sz w:val="26"/>
          <w:szCs w:val="26"/>
        </w:rPr>
        <w:t xml:space="preserve"> - количество месяцев предоставления услуги междугородней телефонной связи по </w:t>
      </w:r>
      <w:proofErr w:type="spellStart"/>
      <w:r w:rsidRPr="00717073">
        <w:rPr>
          <w:sz w:val="26"/>
          <w:szCs w:val="26"/>
        </w:rPr>
        <w:t>i-му</w:t>
      </w:r>
      <w:proofErr w:type="spellEnd"/>
      <w:r w:rsidRPr="00717073">
        <w:rPr>
          <w:sz w:val="26"/>
          <w:szCs w:val="26"/>
        </w:rPr>
        <w:t xml:space="preserve"> тарифу;</w:t>
      </w:r>
    </w:p>
    <w:p w:rsidR="000720B5" w:rsidRPr="00717073" w:rsidRDefault="000720B5" w:rsidP="000720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717073">
        <w:rPr>
          <w:sz w:val="26"/>
          <w:szCs w:val="26"/>
        </w:rPr>
        <w:t>Q</w:t>
      </w:r>
      <w:r w:rsidRPr="00717073">
        <w:rPr>
          <w:sz w:val="26"/>
          <w:szCs w:val="26"/>
          <w:vertAlign w:val="subscript"/>
        </w:rPr>
        <w:t>j</w:t>
      </w:r>
      <w:proofErr w:type="spellEnd"/>
      <w:r w:rsidRPr="00717073">
        <w:rPr>
          <w:sz w:val="26"/>
          <w:szCs w:val="26"/>
          <w:vertAlign w:val="subscript"/>
        </w:rPr>
        <w:t xml:space="preserve"> </w:t>
      </w:r>
      <w:proofErr w:type="spellStart"/>
      <w:r w:rsidRPr="00717073">
        <w:rPr>
          <w:sz w:val="26"/>
          <w:szCs w:val="26"/>
          <w:vertAlign w:val="subscript"/>
        </w:rPr>
        <w:t>мн</w:t>
      </w:r>
      <w:proofErr w:type="spellEnd"/>
      <w:r w:rsidRPr="00717073">
        <w:rPr>
          <w:sz w:val="26"/>
          <w:szCs w:val="26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0720B5" w:rsidRPr="00717073" w:rsidRDefault="000720B5" w:rsidP="000720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717073">
        <w:rPr>
          <w:sz w:val="26"/>
          <w:szCs w:val="26"/>
        </w:rPr>
        <w:t>S</w:t>
      </w:r>
      <w:r w:rsidRPr="00717073">
        <w:rPr>
          <w:sz w:val="26"/>
          <w:szCs w:val="26"/>
          <w:vertAlign w:val="subscript"/>
        </w:rPr>
        <w:t>j</w:t>
      </w:r>
      <w:proofErr w:type="spellEnd"/>
      <w:r w:rsidRPr="00717073">
        <w:rPr>
          <w:sz w:val="26"/>
          <w:szCs w:val="26"/>
          <w:vertAlign w:val="subscript"/>
        </w:rPr>
        <w:t xml:space="preserve"> </w:t>
      </w:r>
      <w:proofErr w:type="spellStart"/>
      <w:r w:rsidRPr="00717073">
        <w:rPr>
          <w:sz w:val="26"/>
          <w:szCs w:val="26"/>
          <w:vertAlign w:val="subscript"/>
        </w:rPr>
        <w:t>мн</w:t>
      </w:r>
      <w:proofErr w:type="spellEnd"/>
      <w:r w:rsidRPr="00717073">
        <w:rPr>
          <w:sz w:val="26"/>
          <w:szCs w:val="26"/>
        </w:rPr>
        <w:t xml:space="preserve"> - продолжительность международных телефонных соединений в месяц в расчёте на 1 абонентский номер для передачи голосовой информации по </w:t>
      </w:r>
      <w:proofErr w:type="spellStart"/>
      <w:r w:rsidRPr="00717073">
        <w:rPr>
          <w:sz w:val="26"/>
          <w:szCs w:val="26"/>
        </w:rPr>
        <w:t>j-му</w:t>
      </w:r>
      <w:proofErr w:type="spellEnd"/>
      <w:r w:rsidRPr="00717073">
        <w:rPr>
          <w:sz w:val="26"/>
          <w:szCs w:val="26"/>
        </w:rPr>
        <w:t xml:space="preserve"> тарифу;</w:t>
      </w:r>
    </w:p>
    <w:p w:rsidR="000720B5" w:rsidRPr="00717073" w:rsidRDefault="000720B5" w:rsidP="000720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717073">
        <w:rPr>
          <w:sz w:val="26"/>
          <w:szCs w:val="26"/>
        </w:rPr>
        <w:t>P</w:t>
      </w:r>
      <w:r w:rsidRPr="00717073">
        <w:rPr>
          <w:sz w:val="26"/>
          <w:szCs w:val="26"/>
          <w:vertAlign w:val="subscript"/>
        </w:rPr>
        <w:t>j</w:t>
      </w:r>
      <w:proofErr w:type="spellEnd"/>
      <w:r w:rsidRPr="00717073">
        <w:rPr>
          <w:sz w:val="26"/>
          <w:szCs w:val="26"/>
          <w:vertAlign w:val="subscript"/>
        </w:rPr>
        <w:t xml:space="preserve"> </w:t>
      </w:r>
      <w:proofErr w:type="spellStart"/>
      <w:r w:rsidRPr="00717073">
        <w:rPr>
          <w:sz w:val="26"/>
          <w:szCs w:val="26"/>
          <w:vertAlign w:val="subscript"/>
        </w:rPr>
        <w:t>мн</w:t>
      </w:r>
      <w:proofErr w:type="spellEnd"/>
      <w:r w:rsidRPr="00717073">
        <w:rPr>
          <w:sz w:val="26"/>
          <w:szCs w:val="26"/>
        </w:rPr>
        <w:t xml:space="preserve"> - цена минуты разговора при международных телефонных соединениях по </w:t>
      </w:r>
      <w:proofErr w:type="spellStart"/>
      <w:r w:rsidRPr="00717073">
        <w:rPr>
          <w:sz w:val="26"/>
          <w:szCs w:val="26"/>
        </w:rPr>
        <w:t>j-му</w:t>
      </w:r>
      <w:proofErr w:type="spellEnd"/>
      <w:r w:rsidRPr="00717073">
        <w:rPr>
          <w:sz w:val="26"/>
          <w:szCs w:val="26"/>
        </w:rPr>
        <w:t xml:space="preserve"> тарифу;</w:t>
      </w:r>
    </w:p>
    <w:p w:rsidR="000720B5" w:rsidRPr="00717073" w:rsidRDefault="000720B5" w:rsidP="000720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717073">
        <w:rPr>
          <w:sz w:val="26"/>
          <w:szCs w:val="26"/>
        </w:rPr>
        <w:t>N</w:t>
      </w:r>
      <w:r w:rsidRPr="00717073">
        <w:rPr>
          <w:sz w:val="26"/>
          <w:szCs w:val="26"/>
          <w:vertAlign w:val="subscript"/>
        </w:rPr>
        <w:t>j</w:t>
      </w:r>
      <w:proofErr w:type="spellEnd"/>
      <w:r w:rsidRPr="00717073">
        <w:rPr>
          <w:sz w:val="26"/>
          <w:szCs w:val="26"/>
          <w:vertAlign w:val="subscript"/>
        </w:rPr>
        <w:t xml:space="preserve"> </w:t>
      </w:r>
      <w:proofErr w:type="spellStart"/>
      <w:r w:rsidRPr="00717073">
        <w:rPr>
          <w:sz w:val="26"/>
          <w:szCs w:val="26"/>
          <w:vertAlign w:val="subscript"/>
        </w:rPr>
        <w:t>мн</w:t>
      </w:r>
      <w:proofErr w:type="spellEnd"/>
      <w:r w:rsidRPr="00717073">
        <w:rPr>
          <w:sz w:val="26"/>
          <w:szCs w:val="26"/>
        </w:rPr>
        <w:t xml:space="preserve"> - количество месяцев предоставления услуги международной телефонной связи по </w:t>
      </w:r>
      <w:proofErr w:type="spellStart"/>
      <w:r w:rsidRPr="00717073">
        <w:rPr>
          <w:sz w:val="26"/>
          <w:szCs w:val="26"/>
        </w:rPr>
        <w:t>j-му</w:t>
      </w:r>
      <w:proofErr w:type="spellEnd"/>
      <w:r w:rsidRPr="00717073">
        <w:rPr>
          <w:sz w:val="26"/>
          <w:szCs w:val="26"/>
        </w:rPr>
        <w:t xml:space="preserve"> тарифу.</w:t>
      </w:r>
    </w:p>
    <w:p w:rsidR="00F25A5C" w:rsidRPr="00717073" w:rsidRDefault="00F25A5C" w:rsidP="00F25A5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17073">
        <w:rPr>
          <w:sz w:val="26"/>
          <w:szCs w:val="26"/>
        </w:rPr>
        <w:t>Данная формула используется только при заключении прямого абонентского договора с оператором связи.</w:t>
      </w:r>
    </w:p>
    <w:p w:rsidR="000720B5" w:rsidRPr="00717073" w:rsidRDefault="000720B5" w:rsidP="000720B5">
      <w:pPr>
        <w:autoSpaceDE w:val="0"/>
        <w:autoSpaceDN w:val="0"/>
        <w:adjustRightInd w:val="0"/>
        <w:jc w:val="both"/>
        <w:rPr>
          <w:sz w:val="16"/>
          <w:szCs w:val="26"/>
        </w:rPr>
      </w:pPr>
    </w:p>
    <w:p w:rsidR="00410AA0" w:rsidRPr="00717073" w:rsidRDefault="00410AA0" w:rsidP="00410AA0">
      <w:pPr>
        <w:autoSpaceDE w:val="0"/>
        <w:autoSpaceDN w:val="0"/>
        <w:adjustRightInd w:val="0"/>
        <w:jc w:val="center"/>
        <w:rPr>
          <w:i/>
          <w:sz w:val="26"/>
          <w:szCs w:val="26"/>
        </w:rPr>
      </w:pPr>
      <w:r w:rsidRPr="00717073">
        <w:rPr>
          <w:i/>
          <w:sz w:val="26"/>
          <w:szCs w:val="26"/>
        </w:rPr>
        <w:t>Нормативы на повременную оплату</w:t>
      </w:r>
    </w:p>
    <w:p w:rsidR="00410AA0" w:rsidRPr="00717073" w:rsidRDefault="00410AA0" w:rsidP="00410AA0">
      <w:pPr>
        <w:autoSpaceDE w:val="0"/>
        <w:autoSpaceDN w:val="0"/>
        <w:adjustRightInd w:val="0"/>
        <w:jc w:val="center"/>
        <w:rPr>
          <w:i/>
          <w:sz w:val="26"/>
          <w:szCs w:val="26"/>
        </w:rPr>
      </w:pPr>
      <w:r w:rsidRPr="00717073">
        <w:rPr>
          <w:i/>
          <w:sz w:val="26"/>
          <w:szCs w:val="26"/>
        </w:rPr>
        <w:t>междугородних и международных телефонных соединений</w:t>
      </w:r>
    </w:p>
    <w:p w:rsidR="00410AA0" w:rsidRPr="00717073" w:rsidRDefault="00410AA0" w:rsidP="00410AA0">
      <w:pPr>
        <w:widowControl w:val="0"/>
        <w:autoSpaceDE w:val="0"/>
        <w:autoSpaceDN w:val="0"/>
        <w:adjustRightInd w:val="0"/>
        <w:ind w:firstLine="567"/>
        <w:jc w:val="right"/>
        <w:rPr>
          <w:i/>
          <w:sz w:val="26"/>
          <w:szCs w:val="26"/>
        </w:rPr>
      </w:pPr>
      <w:r w:rsidRPr="00717073">
        <w:rPr>
          <w:i/>
          <w:sz w:val="26"/>
          <w:szCs w:val="26"/>
        </w:rPr>
        <w:t>Таблица № 2</w:t>
      </w:r>
    </w:p>
    <w:p w:rsidR="00410AA0" w:rsidRPr="00717073" w:rsidRDefault="00410AA0" w:rsidP="00410AA0">
      <w:pPr>
        <w:widowControl w:val="0"/>
        <w:autoSpaceDE w:val="0"/>
        <w:autoSpaceDN w:val="0"/>
        <w:adjustRightInd w:val="0"/>
        <w:ind w:firstLine="567"/>
        <w:jc w:val="right"/>
        <w:rPr>
          <w:i/>
          <w:sz w:val="26"/>
          <w:szCs w:val="26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85"/>
        <w:gridCol w:w="3827"/>
        <w:gridCol w:w="3827"/>
      </w:tblGrid>
      <w:tr w:rsidR="00410AA0" w:rsidRPr="00717073" w:rsidTr="00D53CE8">
        <w:trPr>
          <w:trHeight w:val="20"/>
        </w:trPr>
        <w:tc>
          <w:tcPr>
            <w:tcW w:w="1985" w:type="dxa"/>
            <w:shd w:val="clear" w:color="auto" w:fill="auto"/>
          </w:tcPr>
          <w:p w:rsidR="00410AA0" w:rsidRPr="00717073" w:rsidRDefault="00410AA0" w:rsidP="00410AA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Количество</w:t>
            </w:r>
          </w:p>
          <w:p w:rsidR="00410AA0" w:rsidRPr="00717073" w:rsidRDefault="00410AA0" w:rsidP="00410AA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абонентских</w:t>
            </w:r>
          </w:p>
          <w:p w:rsidR="00410AA0" w:rsidRPr="00717073" w:rsidRDefault="00410AA0" w:rsidP="00410AA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номеров</w:t>
            </w:r>
          </w:p>
        </w:tc>
        <w:tc>
          <w:tcPr>
            <w:tcW w:w="3827" w:type="dxa"/>
            <w:shd w:val="clear" w:color="auto" w:fill="auto"/>
          </w:tcPr>
          <w:p w:rsidR="00410AA0" w:rsidRPr="00717073" w:rsidRDefault="00410AA0" w:rsidP="00410AA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Цена минуты разговора</w:t>
            </w:r>
          </w:p>
          <w:p w:rsidR="00410AA0" w:rsidRPr="00717073" w:rsidRDefault="00410AA0" w:rsidP="00CD69B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при междугородних телефо</w:t>
            </w:r>
            <w:r w:rsidRPr="00717073">
              <w:rPr>
                <w:sz w:val="26"/>
                <w:szCs w:val="26"/>
              </w:rPr>
              <w:t>н</w:t>
            </w:r>
            <w:r w:rsidRPr="00717073">
              <w:rPr>
                <w:sz w:val="26"/>
                <w:szCs w:val="26"/>
              </w:rPr>
              <w:t>ных</w:t>
            </w:r>
            <w:r w:rsidR="00CD69BD" w:rsidRPr="00717073">
              <w:rPr>
                <w:sz w:val="26"/>
                <w:szCs w:val="26"/>
              </w:rPr>
              <w:t xml:space="preserve"> </w:t>
            </w:r>
            <w:r w:rsidRPr="00717073">
              <w:rPr>
                <w:sz w:val="26"/>
                <w:szCs w:val="26"/>
              </w:rPr>
              <w:t>соединениях, руб.</w:t>
            </w:r>
          </w:p>
        </w:tc>
        <w:tc>
          <w:tcPr>
            <w:tcW w:w="3827" w:type="dxa"/>
            <w:shd w:val="clear" w:color="auto" w:fill="auto"/>
          </w:tcPr>
          <w:p w:rsidR="00410AA0" w:rsidRPr="00717073" w:rsidRDefault="00410AA0" w:rsidP="00410AA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Количество месяцев</w:t>
            </w:r>
          </w:p>
          <w:p w:rsidR="00410AA0" w:rsidRPr="00717073" w:rsidRDefault="00410AA0" w:rsidP="00410AA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предоставления услуги</w:t>
            </w:r>
          </w:p>
          <w:p w:rsidR="00410AA0" w:rsidRPr="00717073" w:rsidRDefault="00CD69BD" w:rsidP="00410AA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 xml:space="preserve">междугородней телефонной </w:t>
            </w:r>
            <w:r w:rsidR="00410AA0" w:rsidRPr="00717073">
              <w:rPr>
                <w:sz w:val="26"/>
                <w:szCs w:val="26"/>
              </w:rPr>
              <w:t>связи</w:t>
            </w:r>
          </w:p>
        </w:tc>
      </w:tr>
      <w:tr w:rsidR="00410AA0" w:rsidRPr="00717073" w:rsidTr="00D53CE8">
        <w:trPr>
          <w:trHeight w:val="20"/>
        </w:trPr>
        <w:tc>
          <w:tcPr>
            <w:tcW w:w="1985" w:type="dxa"/>
            <w:shd w:val="clear" w:color="auto" w:fill="auto"/>
          </w:tcPr>
          <w:p w:rsidR="00410AA0" w:rsidRPr="00717073" w:rsidRDefault="00845A32" w:rsidP="0018581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1</w:t>
            </w:r>
            <w:r w:rsidR="00185814">
              <w:rPr>
                <w:sz w:val="26"/>
                <w:szCs w:val="26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410AA0" w:rsidRPr="00717073" w:rsidRDefault="003724AF" w:rsidP="00410AA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 xml:space="preserve">не более </w:t>
            </w:r>
            <w:r w:rsidR="00410AA0" w:rsidRPr="00717073">
              <w:rPr>
                <w:sz w:val="26"/>
                <w:szCs w:val="26"/>
              </w:rPr>
              <w:t>20,00</w:t>
            </w:r>
          </w:p>
        </w:tc>
        <w:tc>
          <w:tcPr>
            <w:tcW w:w="3827" w:type="dxa"/>
            <w:shd w:val="clear" w:color="auto" w:fill="auto"/>
          </w:tcPr>
          <w:p w:rsidR="00410AA0" w:rsidRPr="00717073" w:rsidRDefault="00410AA0" w:rsidP="00410AA0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12</w:t>
            </w:r>
          </w:p>
        </w:tc>
      </w:tr>
    </w:tbl>
    <w:p w:rsidR="00410AA0" w:rsidRPr="00717073" w:rsidRDefault="00410AA0" w:rsidP="00410AA0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720B5" w:rsidRPr="00717073" w:rsidRDefault="00F636C1" w:rsidP="000720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17073">
        <w:rPr>
          <w:sz w:val="26"/>
          <w:szCs w:val="26"/>
        </w:rPr>
        <w:t>1.</w:t>
      </w:r>
      <w:r w:rsidR="00BE1B62" w:rsidRPr="00717073">
        <w:rPr>
          <w:sz w:val="26"/>
          <w:szCs w:val="26"/>
        </w:rPr>
        <w:t>3</w:t>
      </w:r>
      <w:r w:rsidR="000720B5" w:rsidRPr="00717073">
        <w:rPr>
          <w:sz w:val="26"/>
          <w:szCs w:val="26"/>
        </w:rPr>
        <w:t>. Затраты на</w:t>
      </w:r>
      <w:r w:rsidR="00247F7C">
        <w:rPr>
          <w:sz w:val="26"/>
          <w:szCs w:val="26"/>
        </w:rPr>
        <w:t xml:space="preserve"> информационно-телекоммуникационную</w:t>
      </w:r>
      <w:r w:rsidR="000720B5" w:rsidRPr="00717073">
        <w:rPr>
          <w:sz w:val="26"/>
          <w:szCs w:val="26"/>
        </w:rPr>
        <w:t xml:space="preserve"> сеть Интернет</w:t>
      </w:r>
      <w:r w:rsidR="00247F7C">
        <w:rPr>
          <w:sz w:val="26"/>
          <w:szCs w:val="26"/>
        </w:rPr>
        <w:t xml:space="preserve"> (далее - сеть Интернет)</w:t>
      </w:r>
      <w:r w:rsidR="000720B5" w:rsidRPr="00717073">
        <w:rPr>
          <w:sz w:val="26"/>
          <w:szCs w:val="26"/>
        </w:rPr>
        <w:t xml:space="preserve"> и услуги </w:t>
      </w:r>
      <w:proofErr w:type="spellStart"/>
      <w:r w:rsidR="000720B5" w:rsidRPr="00717073">
        <w:rPr>
          <w:sz w:val="26"/>
          <w:szCs w:val="26"/>
        </w:rPr>
        <w:t>интернет-провайдеров</w:t>
      </w:r>
      <w:proofErr w:type="spellEnd"/>
      <w:r w:rsidR="000720B5" w:rsidRPr="00717073">
        <w:rPr>
          <w:sz w:val="26"/>
          <w:szCs w:val="26"/>
        </w:rPr>
        <w:t xml:space="preserve"> (</w:t>
      </w:r>
      <w:proofErr w:type="spellStart"/>
      <w:r w:rsidR="000720B5" w:rsidRPr="00717073">
        <w:rPr>
          <w:sz w:val="26"/>
          <w:szCs w:val="26"/>
        </w:rPr>
        <w:t>З</w:t>
      </w:r>
      <w:r w:rsidR="000720B5" w:rsidRPr="00717073">
        <w:rPr>
          <w:sz w:val="26"/>
          <w:szCs w:val="26"/>
          <w:vertAlign w:val="subscript"/>
        </w:rPr>
        <w:t>и</w:t>
      </w:r>
      <w:proofErr w:type="spellEnd"/>
      <w:r w:rsidR="000720B5" w:rsidRPr="00717073">
        <w:rPr>
          <w:sz w:val="26"/>
          <w:szCs w:val="26"/>
        </w:rPr>
        <w:t>) определяются по формуле:</w:t>
      </w:r>
    </w:p>
    <w:p w:rsidR="000720B5" w:rsidRPr="00717073" w:rsidRDefault="008317F6" w:rsidP="000720B5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8317F6">
        <w:rPr>
          <w:noProof/>
          <w:position w:val="-33"/>
          <w:sz w:val="26"/>
          <w:szCs w:val="26"/>
        </w:rPr>
        <w:pict>
          <v:shape id="Рисунок 23" o:spid="_x0000_i1026" type="#_x0000_t75" style="width:142.65pt;height:44.85pt;visibility:visible">
            <v:imagedata r:id="rId11" o:title="" cropright="11397f"/>
          </v:shape>
        </w:pict>
      </w:r>
    </w:p>
    <w:p w:rsidR="000720B5" w:rsidRPr="00717073" w:rsidRDefault="000720B5" w:rsidP="000720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17073">
        <w:rPr>
          <w:sz w:val="26"/>
          <w:szCs w:val="26"/>
        </w:rPr>
        <w:t>где:</w:t>
      </w:r>
    </w:p>
    <w:p w:rsidR="000720B5" w:rsidRPr="00717073" w:rsidRDefault="000720B5" w:rsidP="000720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717073">
        <w:rPr>
          <w:sz w:val="26"/>
          <w:szCs w:val="26"/>
        </w:rPr>
        <w:t>Q</w:t>
      </w:r>
      <w:r w:rsidRPr="00717073">
        <w:rPr>
          <w:sz w:val="26"/>
          <w:szCs w:val="26"/>
          <w:vertAlign w:val="subscript"/>
        </w:rPr>
        <w:t>i</w:t>
      </w:r>
      <w:proofErr w:type="spellEnd"/>
      <w:r w:rsidRPr="00717073">
        <w:rPr>
          <w:sz w:val="26"/>
          <w:szCs w:val="26"/>
          <w:vertAlign w:val="subscript"/>
        </w:rPr>
        <w:t xml:space="preserve"> и</w:t>
      </w:r>
      <w:r w:rsidRPr="00717073">
        <w:rPr>
          <w:sz w:val="26"/>
          <w:szCs w:val="26"/>
        </w:rPr>
        <w:t xml:space="preserve"> - количество каналов передачи данных сети Интернет с </w:t>
      </w:r>
      <w:proofErr w:type="spellStart"/>
      <w:r w:rsidRPr="00717073">
        <w:rPr>
          <w:sz w:val="26"/>
          <w:szCs w:val="26"/>
        </w:rPr>
        <w:t>i-й</w:t>
      </w:r>
      <w:proofErr w:type="spellEnd"/>
      <w:r w:rsidRPr="00717073">
        <w:rPr>
          <w:sz w:val="26"/>
          <w:szCs w:val="26"/>
        </w:rPr>
        <w:t xml:space="preserve"> пропускной сп</w:t>
      </w:r>
      <w:r w:rsidRPr="00717073">
        <w:rPr>
          <w:sz w:val="26"/>
          <w:szCs w:val="26"/>
        </w:rPr>
        <w:t>о</w:t>
      </w:r>
      <w:r w:rsidRPr="00717073">
        <w:rPr>
          <w:sz w:val="26"/>
          <w:szCs w:val="26"/>
        </w:rPr>
        <w:t>собностью;</w:t>
      </w:r>
    </w:p>
    <w:p w:rsidR="000720B5" w:rsidRPr="00717073" w:rsidRDefault="000720B5" w:rsidP="000720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717073">
        <w:rPr>
          <w:sz w:val="26"/>
          <w:szCs w:val="26"/>
        </w:rPr>
        <w:t>P</w:t>
      </w:r>
      <w:r w:rsidRPr="00717073">
        <w:rPr>
          <w:sz w:val="26"/>
          <w:szCs w:val="26"/>
          <w:vertAlign w:val="subscript"/>
        </w:rPr>
        <w:t>i</w:t>
      </w:r>
      <w:proofErr w:type="spellEnd"/>
      <w:r w:rsidRPr="00717073">
        <w:rPr>
          <w:sz w:val="26"/>
          <w:szCs w:val="26"/>
          <w:vertAlign w:val="subscript"/>
        </w:rPr>
        <w:t xml:space="preserve"> и</w:t>
      </w:r>
      <w:r w:rsidRPr="00717073">
        <w:rPr>
          <w:sz w:val="26"/>
          <w:szCs w:val="26"/>
        </w:rPr>
        <w:t xml:space="preserve"> - месячная цена аренды канала передачи данных сети Интернет с </w:t>
      </w:r>
      <w:proofErr w:type="spellStart"/>
      <w:r w:rsidRPr="00717073">
        <w:rPr>
          <w:sz w:val="26"/>
          <w:szCs w:val="26"/>
        </w:rPr>
        <w:t>i-й</w:t>
      </w:r>
      <w:proofErr w:type="spellEnd"/>
      <w:r w:rsidRPr="00717073">
        <w:rPr>
          <w:sz w:val="26"/>
          <w:szCs w:val="26"/>
        </w:rPr>
        <w:t xml:space="preserve"> проп</w:t>
      </w:r>
      <w:r w:rsidRPr="00717073">
        <w:rPr>
          <w:sz w:val="26"/>
          <w:szCs w:val="26"/>
        </w:rPr>
        <w:t>у</w:t>
      </w:r>
      <w:r w:rsidRPr="00717073">
        <w:rPr>
          <w:sz w:val="26"/>
          <w:szCs w:val="26"/>
        </w:rPr>
        <w:t>скной способностью с учётом необходимости резервирования каналов;</w:t>
      </w:r>
    </w:p>
    <w:p w:rsidR="000720B5" w:rsidRPr="00717073" w:rsidRDefault="000720B5" w:rsidP="000720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717073">
        <w:rPr>
          <w:sz w:val="26"/>
          <w:szCs w:val="26"/>
        </w:rPr>
        <w:t>N</w:t>
      </w:r>
      <w:r w:rsidRPr="00717073">
        <w:rPr>
          <w:sz w:val="26"/>
          <w:szCs w:val="26"/>
          <w:vertAlign w:val="subscript"/>
        </w:rPr>
        <w:t>i</w:t>
      </w:r>
      <w:proofErr w:type="spellEnd"/>
      <w:r w:rsidRPr="00717073">
        <w:rPr>
          <w:sz w:val="26"/>
          <w:szCs w:val="26"/>
          <w:vertAlign w:val="subscript"/>
        </w:rPr>
        <w:t xml:space="preserve"> и</w:t>
      </w:r>
      <w:r w:rsidRPr="00717073">
        <w:rPr>
          <w:sz w:val="26"/>
          <w:szCs w:val="26"/>
        </w:rPr>
        <w:t xml:space="preserve"> - количество </w:t>
      </w:r>
      <w:proofErr w:type="gramStart"/>
      <w:r w:rsidRPr="00717073">
        <w:rPr>
          <w:sz w:val="26"/>
          <w:szCs w:val="26"/>
        </w:rPr>
        <w:t>месяцев аренды канала передачи данных сети</w:t>
      </w:r>
      <w:proofErr w:type="gramEnd"/>
      <w:r w:rsidRPr="00717073">
        <w:rPr>
          <w:sz w:val="26"/>
          <w:szCs w:val="26"/>
        </w:rPr>
        <w:t xml:space="preserve"> Интернет            с </w:t>
      </w:r>
      <w:proofErr w:type="spellStart"/>
      <w:r w:rsidRPr="00717073">
        <w:rPr>
          <w:sz w:val="26"/>
          <w:szCs w:val="26"/>
        </w:rPr>
        <w:t>i-й</w:t>
      </w:r>
      <w:proofErr w:type="spellEnd"/>
      <w:r w:rsidRPr="00717073">
        <w:rPr>
          <w:sz w:val="26"/>
          <w:szCs w:val="26"/>
        </w:rPr>
        <w:t xml:space="preserve"> пропускной способностью.</w:t>
      </w:r>
    </w:p>
    <w:p w:rsidR="000720B5" w:rsidRPr="00717073" w:rsidRDefault="000720B5" w:rsidP="000720B5">
      <w:pPr>
        <w:pStyle w:val="ae"/>
        <w:ind w:firstLine="709"/>
        <w:rPr>
          <w:b/>
          <w:bCs/>
          <w:sz w:val="26"/>
          <w:szCs w:val="26"/>
        </w:rPr>
      </w:pPr>
    </w:p>
    <w:p w:rsidR="000720B5" w:rsidRPr="00717073" w:rsidRDefault="000720B5" w:rsidP="000720B5">
      <w:pPr>
        <w:pStyle w:val="ae"/>
        <w:ind w:firstLine="0"/>
        <w:jc w:val="center"/>
        <w:rPr>
          <w:i/>
          <w:sz w:val="26"/>
          <w:szCs w:val="26"/>
        </w:rPr>
      </w:pPr>
      <w:r w:rsidRPr="00717073">
        <w:rPr>
          <w:bCs/>
          <w:i/>
          <w:sz w:val="26"/>
          <w:szCs w:val="26"/>
        </w:rPr>
        <w:t>Нормативы на</w:t>
      </w:r>
      <w:r w:rsidRPr="00717073">
        <w:rPr>
          <w:i/>
          <w:sz w:val="26"/>
          <w:szCs w:val="26"/>
        </w:rPr>
        <w:t xml:space="preserve"> сеть Интернет </w:t>
      </w:r>
    </w:p>
    <w:p w:rsidR="000720B5" w:rsidRPr="00717073" w:rsidRDefault="000720B5" w:rsidP="000720B5">
      <w:pPr>
        <w:pStyle w:val="ae"/>
        <w:ind w:firstLine="0"/>
        <w:jc w:val="center"/>
        <w:rPr>
          <w:i/>
          <w:sz w:val="26"/>
          <w:szCs w:val="26"/>
        </w:rPr>
      </w:pPr>
      <w:r w:rsidRPr="00717073">
        <w:rPr>
          <w:i/>
          <w:sz w:val="26"/>
          <w:szCs w:val="26"/>
        </w:rPr>
        <w:t xml:space="preserve">и услуги </w:t>
      </w:r>
      <w:proofErr w:type="spellStart"/>
      <w:r w:rsidRPr="00717073">
        <w:rPr>
          <w:i/>
          <w:sz w:val="26"/>
          <w:szCs w:val="26"/>
        </w:rPr>
        <w:t>интернет-провайдеров</w:t>
      </w:r>
      <w:proofErr w:type="spellEnd"/>
    </w:p>
    <w:p w:rsidR="000720B5" w:rsidRPr="00717073" w:rsidRDefault="000720B5" w:rsidP="00204E81">
      <w:pPr>
        <w:pStyle w:val="ae"/>
        <w:ind w:firstLine="708"/>
        <w:jc w:val="right"/>
        <w:rPr>
          <w:i/>
          <w:sz w:val="24"/>
          <w:szCs w:val="26"/>
        </w:rPr>
      </w:pPr>
      <w:r w:rsidRPr="00717073">
        <w:rPr>
          <w:i/>
          <w:sz w:val="24"/>
          <w:szCs w:val="26"/>
        </w:rPr>
        <w:t xml:space="preserve">Таблица № </w:t>
      </w:r>
      <w:r w:rsidR="00867A18" w:rsidRPr="00717073">
        <w:rPr>
          <w:i/>
          <w:sz w:val="24"/>
          <w:szCs w:val="26"/>
        </w:rPr>
        <w:t>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2"/>
        <w:gridCol w:w="4394"/>
        <w:gridCol w:w="2658"/>
      </w:tblGrid>
      <w:tr w:rsidR="000720B5" w:rsidRPr="00717073" w:rsidTr="00EC235E">
        <w:tc>
          <w:tcPr>
            <w:tcW w:w="2802" w:type="dxa"/>
            <w:shd w:val="clear" w:color="auto" w:fill="auto"/>
          </w:tcPr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 xml:space="preserve">Количество каналов </w:t>
            </w:r>
          </w:p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 xml:space="preserve">передачи данных сети Интернет </w:t>
            </w:r>
          </w:p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 xml:space="preserve">с </w:t>
            </w:r>
            <w:proofErr w:type="spellStart"/>
            <w:r w:rsidRPr="00717073">
              <w:rPr>
                <w:sz w:val="26"/>
                <w:szCs w:val="26"/>
              </w:rPr>
              <w:t>i-й</w:t>
            </w:r>
            <w:proofErr w:type="spellEnd"/>
            <w:r w:rsidRPr="00717073">
              <w:rPr>
                <w:sz w:val="26"/>
                <w:szCs w:val="26"/>
              </w:rPr>
              <w:t xml:space="preserve"> пропускной </w:t>
            </w:r>
          </w:p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способностью</w:t>
            </w:r>
          </w:p>
        </w:tc>
        <w:tc>
          <w:tcPr>
            <w:tcW w:w="4394" w:type="dxa"/>
            <w:shd w:val="clear" w:color="auto" w:fill="auto"/>
          </w:tcPr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Месячная цена аренды канала пер</w:t>
            </w:r>
            <w:r w:rsidRPr="00717073">
              <w:rPr>
                <w:sz w:val="26"/>
                <w:szCs w:val="26"/>
              </w:rPr>
              <w:t>е</w:t>
            </w:r>
            <w:r w:rsidRPr="00717073">
              <w:rPr>
                <w:sz w:val="26"/>
                <w:szCs w:val="26"/>
              </w:rPr>
              <w:t xml:space="preserve">дачи данных сети Интернет с </w:t>
            </w:r>
            <w:proofErr w:type="spellStart"/>
            <w:r w:rsidRPr="00717073">
              <w:rPr>
                <w:sz w:val="26"/>
                <w:szCs w:val="26"/>
              </w:rPr>
              <w:t>i-й</w:t>
            </w:r>
            <w:proofErr w:type="spellEnd"/>
            <w:r w:rsidRPr="00717073">
              <w:rPr>
                <w:sz w:val="26"/>
                <w:szCs w:val="26"/>
              </w:rPr>
              <w:t xml:space="preserve"> пропускной способностью с учётом необходимости резервирования к</w:t>
            </w:r>
            <w:r w:rsidRPr="00717073">
              <w:rPr>
                <w:sz w:val="26"/>
                <w:szCs w:val="26"/>
              </w:rPr>
              <w:t>а</w:t>
            </w:r>
            <w:r w:rsidRPr="00717073">
              <w:rPr>
                <w:sz w:val="26"/>
                <w:szCs w:val="26"/>
              </w:rPr>
              <w:t>налов,</w:t>
            </w:r>
          </w:p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lastRenderedPageBreak/>
              <w:t>руб.</w:t>
            </w:r>
          </w:p>
        </w:tc>
        <w:tc>
          <w:tcPr>
            <w:tcW w:w="2658" w:type="dxa"/>
            <w:shd w:val="clear" w:color="auto" w:fill="auto"/>
          </w:tcPr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lastRenderedPageBreak/>
              <w:t>Количество месяцев предоставления усл</w:t>
            </w:r>
            <w:r w:rsidRPr="00717073">
              <w:rPr>
                <w:sz w:val="26"/>
                <w:szCs w:val="26"/>
              </w:rPr>
              <w:t>у</w:t>
            </w:r>
            <w:r w:rsidRPr="00717073">
              <w:rPr>
                <w:sz w:val="26"/>
                <w:szCs w:val="26"/>
              </w:rPr>
              <w:t>ги передачи данных</w:t>
            </w:r>
          </w:p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 xml:space="preserve">по </w:t>
            </w:r>
            <w:proofErr w:type="spellStart"/>
            <w:r w:rsidRPr="00717073">
              <w:rPr>
                <w:sz w:val="26"/>
                <w:szCs w:val="26"/>
              </w:rPr>
              <w:t>i-й</w:t>
            </w:r>
            <w:proofErr w:type="spellEnd"/>
            <w:r w:rsidRPr="00717073">
              <w:rPr>
                <w:sz w:val="26"/>
                <w:szCs w:val="26"/>
              </w:rPr>
              <w:t xml:space="preserve"> должности</w:t>
            </w:r>
          </w:p>
        </w:tc>
      </w:tr>
      <w:tr w:rsidR="000720B5" w:rsidRPr="00717073" w:rsidTr="00EC235E">
        <w:tc>
          <w:tcPr>
            <w:tcW w:w="2802" w:type="dxa"/>
            <w:shd w:val="clear" w:color="auto" w:fill="auto"/>
            <w:vAlign w:val="center"/>
          </w:tcPr>
          <w:p w:rsidR="000720B5" w:rsidRPr="00717073" w:rsidRDefault="000720B5" w:rsidP="00247F7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lastRenderedPageBreak/>
              <w:t xml:space="preserve">не более </w:t>
            </w:r>
            <w:r w:rsidR="00247F7C">
              <w:rPr>
                <w:sz w:val="26"/>
                <w:szCs w:val="26"/>
              </w:rPr>
              <w:t>2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0720B5" w:rsidRPr="00717073" w:rsidRDefault="0033696A" w:rsidP="00F6337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 xml:space="preserve">не более </w:t>
            </w:r>
            <w:r w:rsidR="00F6337C" w:rsidRPr="00717073">
              <w:rPr>
                <w:color w:val="000000"/>
                <w:sz w:val="26"/>
                <w:szCs w:val="26"/>
              </w:rPr>
              <w:t>10</w:t>
            </w:r>
            <w:r w:rsidR="004F7A4E" w:rsidRPr="00717073">
              <w:rPr>
                <w:color w:val="000000"/>
                <w:sz w:val="26"/>
                <w:szCs w:val="26"/>
              </w:rPr>
              <w:t>000,00</w:t>
            </w:r>
          </w:p>
        </w:tc>
        <w:tc>
          <w:tcPr>
            <w:tcW w:w="2658" w:type="dxa"/>
            <w:shd w:val="clear" w:color="auto" w:fill="auto"/>
            <w:vAlign w:val="center"/>
          </w:tcPr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12</w:t>
            </w:r>
          </w:p>
        </w:tc>
      </w:tr>
    </w:tbl>
    <w:p w:rsidR="000720B5" w:rsidRPr="00717073" w:rsidRDefault="000720B5" w:rsidP="000720B5">
      <w:pPr>
        <w:autoSpaceDE w:val="0"/>
        <w:autoSpaceDN w:val="0"/>
        <w:adjustRightInd w:val="0"/>
        <w:jc w:val="both"/>
        <w:outlineLvl w:val="2"/>
        <w:rPr>
          <w:b/>
          <w:bCs/>
          <w:sz w:val="26"/>
          <w:szCs w:val="26"/>
        </w:rPr>
      </w:pPr>
    </w:p>
    <w:p w:rsidR="000A6936" w:rsidRPr="00717073" w:rsidRDefault="000A6936" w:rsidP="000A693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17073">
        <w:rPr>
          <w:sz w:val="26"/>
          <w:szCs w:val="26"/>
        </w:rPr>
        <w:t>1.4. Затраты на оплату услуг по подключению к интернету  определяются по фактическим затратам в отчётном финансовом году, но не могут превышать                 6000=00 (шести тысяч) рублей.</w:t>
      </w:r>
    </w:p>
    <w:p w:rsidR="000A6936" w:rsidRPr="00717073" w:rsidRDefault="000A6936" w:rsidP="000720B5">
      <w:pPr>
        <w:autoSpaceDE w:val="0"/>
        <w:autoSpaceDN w:val="0"/>
        <w:adjustRightInd w:val="0"/>
        <w:jc w:val="both"/>
        <w:outlineLvl w:val="2"/>
        <w:rPr>
          <w:b/>
          <w:bCs/>
          <w:sz w:val="26"/>
          <w:szCs w:val="26"/>
        </w:rPr>
      </w:pPr>
    </w:p>
    <w:p w:rsidR="000720B5" w:rsidRPr="00717073" w:rsidRDefault="000720B5" w:rsidP="000720B5">
      <w:pPr>
        <w:autoSpaceDE w:val="0"/>
        <w:autoSpaceDN w:val="0"/>
        <w:adjustRightInd w:val="0"/>
        <w:jc w:val="center"/>
        <w:outlineLvl w:val="2"/>
        <w:rPr>
          <w:b/>
          <w:bCs/>
          <w:sz w:val="26"/>
          <w:szCs w:val="26"/>
        </w:rPr>
      </w:pPr>
      <w:r w:rsidRPr="00C90593">
        <w:rPr>
          <w:b/>
          <w:bCs/>
          <w:sz w:val="26"/>
          <w:szCs w:val="26"/>
        </w:rPr>
        <w:t>2. Затраты на содержание имущества</w:t>
      </w:r>
    </w:p>
    <w:p w:rsidR="000720B5" w:rsidRPr="00717073" w:rsidRDefault="000720B5" w:rsidP="00204E8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720B5" w:rsidRPr="00717073" w:rsidRDefault="000720B5" w:rsidP="000720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17073">
        <w:rPr>
          <w:sz w:val="26"/>
          <w:szCs w:val="26"/>
        </w:rPr>
        <w:t xml:space="preserve">2.1. Затраты на техническое обслуживание и </w:t>
      </w:r>
      <w:proofErr w:type="spellStart"/>
      <w:r w:rsidRPr="00717073">
        <w:rPr>
          <w:sz w:val="26"/>
          <w:szCs w:val="26"/>
        </w:rPr>
        <w:t>регламентно-профилактический</w:t>
      </w:r>
      <w:proofErr w:type="spellEnd"/>
      <w:r w:rsidRPr="00717073">
        <w:rPr>
          <w:sz w:val="26"/>
          <w:szCs w:val="26"/>
        </w:rPr>
        <w:t xml:space="preserve"> ремонт вычислительной техники (</w:t>
      </w:r>
      <w:proofErr w:type="spellStart"/>
      <w:r w:rsidRPr="00717073">
        <w:rPr>
          <w:sz w:val="26"/>
          <w:szCs w:val="26"/>
        </w:rPr>
        <w:t>Зрвт</w:t>
      </w:r>
      <w:proofErr w:type="spellEnd"/>
      <w:r w:rsidRPr="00717073">
        <w:rPr>
          <w:sz w:val="26"/>
          <w:szCs w:val="26"/>
        </w:rPr>
        <w:t>) определяются по формуле:</w:t>
      </w:r>
    </w:p>
    <w:p w:rsidR="000720B5" w:rsidRPr="00717073" w:rsidRDefault="008317F6" w:rsidP="000720B5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8317F6">
        <w:rPr>
          <w:noProof/>
          <w:position w:val="-33"/>
          <w:sz w:val="26"/>
          <w:szCs w:val="26"/>
        </w:rPr>
        <w:pict>
          <v:shape id="Рисунок 22" o:spid="_x0000_i1027" type="#_x0000_t75" style="width:133.15pt;height:44.85pt;visibility:visible">
            <v:imagedata r:id="rId12" o:title="" cropright="13044f"/>
          </v:shape>
        </w:pict>
      </w:r>
    </w:p>
    <w:p w:rsidR="000720B5" w:rsidRPr="00717073" w:rsidRDefault="000720B5" w:rsidP="000720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17073">
        <w:rPr>
          <w:sz w:val="26"/>
          <w:szCs w:val="26"/>
        </w:rPr>
        <w:t>где:</w:t>
      </w:r>
    </w:p>
    <w:p w:rsidR="000720B5" w:rsidRPr="00717073" w:rsidRDefault="000720B5" w:rsidP="000720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717073">
        <w:rPr>
          <w:sz w:val="26"/>
          <w:szCs w:val="26"/>
        </w:rPr>
        <w:t>Q</w:t>
      </w:r>
      <w:r w:rsidRPr="00717073">
        <w:rPr>
          <w:sz w:val="26"/>
          <w:szCs w:val="26"/>
          <w:vertAlign w:val="subscript"/>
        </w:rPr>
        <w:t>i</w:t>
      </w:r>
      <w:proofErr w:type="spellEnd"/>
      <w:r w:rsidRPr="00717073">
        <w:rPr>
          <w:sz w:val="26"/>
          <w:szCs w:val="26"/>
          <w:vertAlign w:val="subscript"/>
        </w:rPr>
        <w:t xml:space="preserve"> </w:t>
      </w:r>
      <w:proofErr w:type="spellStart"/>
      <w:r w:rsidRPr="00717073">
        <w:rPr>
          <w:sz w:val="26"/>
          <w:szCs w:val="26"/>
          <w:vertAlign w:val="subscript"/>
        </w:rPr>
        <w:t>рвт</w:t>
      </w:r>
      <w:proofErr w:type="spellEnd"/>
      <w:r w:rsidRPr="00717073">
        <w:rPr>
          <w:sz w:val="26"/>
          <w:szCs w:val="26"/>
        </w:rPr>
        <w:t xml:space="preserve"> - фактическое количество </w:t>
      </w:r>
      <w:proofErr w:type="spellStart"/>
      <w:r w:rsidRPr="00717073">
        <w:rPr>
          <w:sz w:val="26"/>
          <w:szCs w:val="26"/>
        </w:rPr>
        <w:t>i-й</w:t>
      </w:r>
      <w:proofErr w:type="spellEnd"/>
      <w:r w:rsidRPr="00717073">
        <w:rPr>
          <w:sz w:val="26"/>
          <w:szCs w:val="26"/>
        </w:rPr>
        <w:t xml:space="preserve"> вычислительной техники, но не </w:t>
      </w:r>
      <w:proofErr w:type="gramStart"/>
      <w:r w:rsidRPr="00717073">
        <w:rPr>
          <w:sz w:val="26"/>
          <w:szCs w:val="26"/>
        </w:rPr>
        <w:t>более пр</w:t>
      </w:r>
      <w:r w:rsidRPr="00717073">
        <w:rPr>
          <w:sz w:val="26"/>
          <w:szCs w:val="26"/>
        </w:rPr>
        <w:t>е</w:t>
      </w:r>
      <w:r w:rsidRPr="00717073">
        <w:rPr>
          <w:sz w:val="26"/>
          <w:szCs w:val="26"/>
        </w:rPr>
        <w:t>дельного</w:t>
      </w:r>
      <w:proofErr w:type="gramEnd"/>
      <w:r w:rsidRPr="00717073">
        <w:rPr>
          <w:sz w:val="26"/>
          <w:szCs w:val="26"/>
        </w:rPr>
        <w:t xml:space="preserve"> количества </w:t>
      </w:r>
      <w:proofErr w:type="spellStart"/>
      <w:r w:rsidRPr="00717073">
        <w:rPr>
          <w:sz w:val="26"/>
          <w:szCs w:val="26"/>
        </w:rPr>
        <w:t>i-й</w:t>
      </w:r>
      <w:proofErr w:type="spellEnd"/>
      <w:r w:rsidRPr="00717073">
        <w:rPr>
          <w:sz w:val="26"/>
          <w:szCs w:val="26"/>
        </w:rPr>
        <w:t xml:space="preserve"> вычислительной техники;</w:t>
      </w:r>
    </w:p>
    <w:p w:rsidR="000720B5" w:rsidRPr="00717073" w:rsidRDefault="000720B5" w:rsidP="000720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proofErr w:type="gramStart"/>
      <w:r w:rsidRPr="00717073">
        <w:rPr>
          <w:sz w:val="26"/>
          <w:szCs w:val="26"/>
        </w:rPr>
        <w:t>P</w:t>
      </w:r>
      <w:r w:rsidRPr="00717073">
        <w:rPr>
          <w:sz w:val="26"/>
          <w:szCs w:val="26"/>
          <w:vertAlign w:val="subscript"/>
        </w:rPr>
        <w:t>i</w:t>
      </w:r>
      <w:proofErr w:type="gramEnd"/>
      <w:r w:rsidRPr="00717073">
        <w:rPr>
          <w:sz w:val="26"/>
          <w:szCs w:val="26"/>
          <w:vertAlign w:val="subscript"/>
        </w:rPr>
        <w:t>рвт</w:t>
      </w:r>
      <w:proofErr w:type="spellEnd"/>
      <w:r w:rsidRPr="00717073">
        <w:rPr>
          <w:sz w:val="26"/>
          <w:szCs w:val="26"/>
          <w:vertAlign w:val="subscript"/>
        </w:rPr>
        <w:t xml:space="preserve"> </w:t>
      </w:r>
      <w:r w:rsidRPr="00717073">
        <w:rPr>
          <w:sz w:val="26"/>
          <w:szCs w:val="26"/>
        </w:rPr>
        <w:t xml:space="preserve">- цена технического обслуживания и </w:t>
      </w:r>
      <w:proofErr w:type="spellStart"/>
      <w:r w:rsidRPr="00717073">
        <w:rPr>
          <w:sz w:val="26"/>
          <w:szCs w:val="26"/>
        </w:rPr>
        <w:t>регламентно-профилактического</w:t>
      </w:r>
      <w:proofErr w:type="spellEnd"/>
      <w:r w:rsidRPr="00717073">
        <w:rPr>
          <w:sz w:val="26"/>
          <w:szCs w:val="26"/>
        </w:rPr>
        <w:t xml:space="preserve"> р</w:t>
      </w:r>
      <w:r w:rsidRPr="00717073">
        <w:rPr>
          <w:sz w:val="26"/>
          <w:szCs w:val="26"/>
        </w:rPr>
        <w:t>е</w:t>
      </w:r>
      <w:r w:rsidRPr="00717073">
        <w:rPr>
          <w:sz w:val="26"/>
          <w:szCs w:val="26"/>
        </w:rPr>
        <w:t xml:space="preserve">монта в расчёте на 1 </w:t>
      </w:r>
      <w:proofErr w:type="spellStart"/>
      <w:r w:rsidRPr="00717073">
        <w:rPr>
          <w:sz w:val="26"/>
          <w:szCs w:val="26"/>
        </w:rPr>
        <w:t>i-ю</w:t>
      </w:r>
      <w:proofErr w:type="spellEnd"/>
      <w:r w:rsidRPr="00717073">
        <w:rPr>
          <w:sz w:val="26"/>
          <w:szCs w:val="26"/>
        </w:rPr>
        <w:t xml:space="preserve"> вычислительную технику в год.</w:t>
      </w:r>
    </w:p>
    <w:p w:rsidR="003B1778" w:rsidRPr="00717073" w:rsidRDefault="003B1778" w:rsidP="003B177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17073">
        <w:rPr>
          <w:sz w:val="26"/>
          <w:szCs w:val="26"/>
        </w:rPr>
        <w:t xml:space="preserve">Предельное количество </w:t>
      </w:r>
      <w:proofErr w:type="spellStart"/>
      <w:r w:rsidRPr="00717073">
        <w:rPr>
          <w:sz w:val="26"/>
          <w:szCs w:val="26"/>
        </w:rPr>
        <w:t>i-й</w:t>
      </w:r>
      <w:proofErr w:type="spellEnd"/>
      <w:r w:rsidRPr="00717073">
        <w:rPr>
          <w:sz w:val="26"/>
          <w:szCs w:val="26"/>
        </w:rPr>
        <w:t xml:space="preserve"> вычислительной техники (</w:t>
      </w:r>
      <w:proofErr w:type="spellStart"/>
      <w:r w:rsidRPr="00717073">
        <w:rPr>
          <w:sz w:val="26"/>
          <w:szCs w:val="26"/>
        </w:rPr>
        <w:t>Qi</w:t>
      </w:r>
      <w:proofErr w:type="spellEnd"/>
      <w:r w:rsidRPr="00717073">
        <w:rPr>
          <w:sz w:val="26"/>
          <w:szCs w:val="26"/>
        </w:rPr>
        <w:t xml:space="preserve"> </w:t>
      </w:r>
      <w:proofErr w:type="spellStart"/>
      <w:r w:rsidRPr="00717073">
        <w:rPr>
          <w:sz w:val="26"/>
          <w:szCs w:val="26"/>
        </w:rPr>
        <w:t>рвт</w:t>
      </w:r>
      <w:proofErr w:type="spellEnd"/>
      <w:r w:rsidRPr="00717073">
        <w:rPr>
          <w:sz w:val="26"/>
          <w:szCs w:val="26"/>
        </w:rPr>
        <w:t xml:space="preserve"> предел) определ</w:t>
      </w:r>
      <w:r w:rsidRPr="00717073">
        <w:rPr>
          <w:sz w:val="26"/>
          <w:szCs w:val="26"/>
        </w:rPr>
        <w:t>я</w:t>
      </w:r>
      <w:r w:rsidRPr="00717073">
        <w:rPr>
          <w:sz w:val="26"/>
          <w:szCs w:val="26"/>
        </w:rPr>
        <w:t>ется с округлением до целого по формуле:</w:t>
      </w:r>
    </w:p>
    <w:p w:rsidR="003B1778" w:rsidRPr="00717073" w:rsidRDefault="003B1778" w:rsidP="003B177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717073">
        <w:rPr>
          <w:sz w:val="26"/>
          <w:szCs w:val="26"/>
        </w:rPr>
        <w:t>Qi</w:t>
      </w:r>
      <w:proofErr w:type="spellEnd"/>
      <w:r w:rsidRPr="00717073">
        <w:rPr>
          <w:sz w:val="26"/>
          <w:szCs w:val="26"/>
        </w:rPr>
        <w:t xml:space="preserve"> </w:t>
      </w:r>
      <w:proofErr w:type="spellStart"/>
      <w:r w:rsidRPr="00717073">
        <w:rPr>
          <w:sz w:val="26"/>
          <w:szCs w:val="26"/>
        </w:rPr>
        <w:t>рвт</w:t>
      </w:r>
      <w:proofErr w:type="spellEnd"/>
      <w:r w:rsidRPr="00717073">
        <w:rPr>
          <w:sz w:val="26"/>
          <w:szCs w:val="26"/>
        </w:rPr>
        <w:t xml:space="preserve"> предел = Чоп </w:t>
      </w:r>
      <w:proofErr w:type="spellStart"/>
      <w:r w:rsidRPr="00717073">
        <w:rPr>
          <w:sz w:val="26"/>
          <w:szCs w:val="26"/>
        </w:rPr>
        <w:t>x</w:t>
      </w:r>
      <w:proofErr w:type="spellEnd"/>
      <w:r w:rsidRPr="00717073">
        <w:rPr>
          <w:sz w:val="26"/>
          <w:szCs w:val="26"/>
        </w:rPr>
        <w:t xml:space="preserve"> 0,2 -для закрытого контура обработки информации, </w:t>
      </w:r>
    </w:p>
    <w:p w:rsidR="003B1778" w:rsidRPr="00717073" w:rsidRDefault="003B1778" w:rsidP="003B177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717073">
        <w:rPr>
          <w:sz w:val="26"/>
          <w:szCs w:val="26"/>
        </w:rPr>
        <w:t>Qi</w:t>
      </w:r>
      <w:proofErr w:type="spellEnd"/>
      <w:r w:rsidRPr="00717073">
        <w:rPr>
          <w:sz w:val="26"/>
          <w:szCs w:val="26"/>
        </w:rPr>
        <w:t xml:space="preserve"> </w:t>
      </w:r>
      <w:proofErr w:type="spellStart"/>
      <w:r w:rsidRPr="00717073">
        <w:rPr>
          <w:sz w:val="26"/>
          <w:szCs w:val="26"/>
        </w:rPr>
        <w:t>рвт</w:t>
      </w:r>
      <w:proofErr w:type="spellEnd"/>
      <w:r w:rsidRPr="00717073">
        <w:rPr>
          <w:sz w:val="26"/>
          <w:szCs w:val="26"/>
        </w:rPr>
        <w:t xml:space="preserve"> предел = Чоп </w:t>
      </w:r>
      <w:proofErr w:type="spellStart"/>
      <w:r w:rsidRPr="00717073">
        <w:rPr>
          <w:sz w:val="26"/>
          <w:szCs w:val="26"/>
        </w:rPr>
        <w:t>x</w:t>
      </w:r>
      <w:proofErr w:type="spellEnd"/>
      <w:r w:rsidRPr="00717073">
        <w:rPr>
          <w:sz w:val="26"/>
          <w:szCs w:val="26"/>
        </w:rPr>
        <w:t xml:space="preserve"> 1 - для открытого контура обработки информации, где</w:t>
      </w:r>
    </w:p>
    <w:p w:rsidR="003B1778" w:rsidRPr="00717073" w:rsidRDefault="003B1778" w:rsidP="003B177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717073">
        <w:rPr>
          <w:sz w:val="26"/>
          <w:szCs w:val="26"/>
        </w:rPr>
        <w:t>Чоп - расчётная численность основных работников, определяемая в соответс</w:t>
      </w:r>
      <w:r w:rsidRPr="00717073">
        <w:rPr>
          <w:sz w:val="26"/>
          <w:szCs w:val="26"/>
        </w:rPr>
        <w:t>т</w:t>
      </w:r>
      <w:r w:rsidRPr="00717073">
        <w:rPr>
          <w:sz w:val="26"/>
          <w:szCs w:val="26"/>
        </w:rPr>
        <w:t xml:space="preserve">вии с </w:t>
      </w:r>
      <w:hyperlink r:id="rId13" w:history="1">
        <w:r w:rsidRPr="00717073">
          <w:t>пунктами 17</w:t>
        </w:r>
      </w:hyperlink>
      <w:r w:rsidRPr="00717073">
        <w:rPr>
          <w:sz w:val="26"/>
          <w:szCs w:val="26"/>
        </w:rPr>
        <w:t>-22 Общих правил определения нормативных затрат на обеспечение функций государственных органов, органов управления государственными внебю</w:t>
      </w:r>
      <w:r w:rsidRPr="00717073">
        <w:rPr>
          <w:sz w:val="26"/>
          <w:szCs w:val="26"/>
        </w:rPr>
        <w:t>д</w:t>
      </w:r>
      <w:r w:rsidRPr="00717073">
        <w:rPr>
          <w:sz w:val="26"/>
          <w:szCs w:val="26"/>
        </w:rPr>
        <w:t>жетными фондами и муниципальных органов, включая соответственно территор</w:t>
      </w:r>
      <w:r w:rsidRPr="00717073">
        <w:rPr>
          <w:sz w:val="26"/>
          <w:szCs w:val="26"/>
        </w:rPr>
        <w:t>и</w:t>
      </w:r>
      <w:r w:rsidRPr="00717073">
        <w:rPr>
          <w:sz w:val="26"/>
          <w:szCs w:val="26"/>
        </w:rPr>
        <w:t>альные органы и подведомственные казённые учреждения, утверждённых постано</w:t>
      </w:r>
      <w:r w:rsidRPr="00717073">
        <w:rPr>
          <w:sz w:val="26"/>
          <w:szCs w:val="26"/>
        </w:rPr>
        <w:t>в</w:t>
      </w:r>
      <w:r w:rsidRPr="00717073">
        <w:rPr>
          <w:sz w:val="26"/>
          <w:szCs w:val="26"/>
        </w:rPr>
        <w:t>лением Правительства Российской Федерации от 13.10.2014 № 1047 «Об общих пр</w:t>
      </w:r>
      <w:r w:rsidRPr="00717073">
        <w:rPr>
          <w:sz w:val="26"/>
          <w:szCs w:val="26"/>
        </w:rPr>
        <w:t>а</w:t>
      </w:r>
      <w:r w:rsidRPr="00717073">
        <w:rPr>
          <w:sz w:val="26"/>
          <w:szCs w:val="26"/>
        </w:rPr>
        <w:t>вилах определения нормативных затрат на обеспечение функций государственных органов, органов управления государственными</w:t>
      </w:r>
      <w:proofErr w:type="gramEnd"/>
      <w:r w:rsidRPr="00717073">
        <w:rPr>
          <w:sz w:val="26"/>
          <w:szCs w:val="26"/>
        </w:rPr>
        <w:t xml:space="preserve"> внебюджетными фондами и муниц</w:t>
      </w:r>
      <w:r w:rsidRPr="00717073">
        <w:rPr>
          <w:sz w:val="26"/>
          <w:szCs w:val="26"/>
        </w:rPr>
        <w:t>и</w:t>
      </w:r>
      <w:r w:rsidRPr="00717073">
        <w:rPr>
          <w:sz w:val="26"/>
          <w:szCs w:val="26"/>
        </w:rPr>
        <w:t>пальных органов, включая соответственно территориальные органы и подведомс</w:t>
      </w:r>
      <w:r w:rsidRPr="00717073">
        <w:rPr>
          <w:sz w:val="26"/>
          <w:szCs w:val="26"/>
        </w:rPr>
        <w:t>т</w:t>
      </w:r>
      <w:r w:rsidRPr="00717073">
        <w:rPr>
          <w:sz w:val="26"/>
          <w:szCs w:val="26"/>
        </w:rPr>
        <w:t>венные казённые учреждения» (далее - Общие правила определения нормативных з</w:t>
      </w:r>
      <w:r w:rsidRPr="00717073">
        <w:rPr>
          <w:sz w:val="26"/>
          <w:szCs w:val="26"/>
        </w:rPr>
        <w:t>а</w:t>
      </w:r>
      <w:r w:rsidRPr="00717073">
        <w:rPr>
          <w:sz w:val="26"/>
          <w:szCs w:val="26"/>
        </w:rPr>
        <w:t>трат).</w:t>
      </w:r>
    </w:p>
    <w:p w:rsidR="000720B5" w:rsidRPr="00717073" w:rsidRDefault="000720B5" w:rsidP="000720B5">
      <w:pPr>
        <w:autoSpaceDE w:val="0"/>
        <w:autoSpaceDN w:val="0"/>
        <w:adjustRightInd w:val="0"/>
        <w:jc w:val="center"/>
        <w:outlineLvl w:val="3"/>
        <w:rPr>
          <w:bCs/>
          <w:i/>
          <w:sz w:val="26"/>
          <w:szCs w:val="26"/>
        </w:rPr>
      </w:pPr>
      <w:r w:rsidRPr="00717073">
        <w:rPr>
          <w:bCs/>
          <w:i/>
          <w:sz w:val="26"/>
          <w:szCs w:val="26"/>
        </w:rPr>
        <w:t xml:space="preserve">Нормативы на техническое обслуживание </w:t>
      </w:r>
    </w:p>
    <w:p w:rsidR="000720B5" w:rsidRPr="00717073" w:rsidRDefault="000720B5" w:rsidP="000720B5">
      <w:pPr>
        <w:autoSpaceDE w:val="0"/>
        <w:autoSpaceDN w:val="0"/>
        <w:adjustRightInd w:val="0"/>
        <w:jc w:val="center"/>
        <w:outlineLvl w:val="3"/>
        <w:rPr>
          <w:bCs/>
          <w:i/>
          <w:sz w:val="26"/>
          <w:szCs w:val="26"/>
        </w:rPr>
      </w:pPr>
      <w:r w:rsidRPr="00717073">
        <w:rPr>
          <w:bCs/>
          <w:i/>
          <w:sz w:val="26"/>
          <w:szCs w:val="26"/>
        </w:rPr>
        <w:t xml:space="preserve">и </w:t>
      </w:r>
      <w:proofErr w:type="spellStart"/>
      <w:r w:rsidRPr="00717073">
        <w:rPr>
          <w:bCs/>
          <w:i/>
          <w:sz w:val="26"/>
          <w:szCs w:val="26"/>
        </w:rPr>
        <w:t>регламентно-профилактический</w:t>
      </w:r>
      <w:proofErr w:type="spellEnd"/>
      <w:r w:rsidRPr="00717073">
        <w:rPr>
          <w:bCs/>
          <w:i/>
          <w:sz w:val="26"/>
          <w:szCs w:val="26"/>
        </w:rPr>
        <w:t xml:space="preserve"> ремонт вычислительной техники</w:t>
      </w:r>
    </w:p>
    <w:p w:rsidR="000720B5" w:rsidRPr="00717073" w:rsidRDefault="000720B5" w:rsidP="000720B5">
      <w:pPr>
        <w:autoSpaceDE w:val="0"/>
        <w:autoSpaceDN w:val="0"/>
        <w:adjustRightInd w:val="0"/>
        <w:jc w:val="center"/>
        <w:outlineLvl w:val="3"/>
        <w:rPr>
          <w:bCs/>
          <w:i/>
          <w:sz w:val="26"/>
          <w:szCs w:val="26"/>
        </w:rPr>
      </w:pPr>
    </w:p>
    <w:p w:rsidR="000720B5" w:rsidRPr="00717073" w:rsidRDefault="002E16D9" w:rsidP="00204E81">
      <w:pPr>
        <w:autoSpaceDE w:val="0"/>
        <w:autoSpaceDN w:val="0"/>
        <w:adjustRightInd w:val="0"/>
        <w:jc w:val="right"/>
        <w:rPr>
          <w:i/>
          <w:szCs w:val="26"/>
        </w:rPr>
      </w:pPr>
      <w:r w:rsidRPr="00717073">
        <w:rPr>
          <w:i/>
          <w:szCs w:val="26"/>
        </w:rPr>
        <w:t xml:space="preserve">Таблица № </w:t>
      </w:r>
      <w:r w:rsidR="00867A18" w:rsidRPr="00717073">
        <w:rPr>
          <w:i/>
          <w:szCs w:val="26"/>
        </w:rPr>
        <w:t>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2410"/>
        <w:gridCol w:w="2268"/>
        <w:gridCol w:w="4359"/>
      </w:tblGrid>
      <w:tr w:rsidR="000720B5" w:rsidRPr="00717073" w:rsidTr="00EC235E">
        <w:tc>
          <w:tcPr>
            <w:tcW w:w="817" w:type="dxa"/>
            <w:shd w:val="clear" w:color="auto" w:fill="auto"/>
          </w:tcPr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t>№</w:t>
            </w:r>
          </w:p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proofErr w:type="spellStart"/>
            <w:proofErr w:type="gramStart"/>
            <w:r w:rsidRPr="00717073">
              <w:rPr>
                <w:szCs w:val="26"/>
              </w:rPr>
              <w:t>п</w:t>
            </w:r>
            <w:proofErr w:type="spellEnd"/>
            <w:proofErr w:type="gramEnd"/>
            <w:r w:rsidRPr="00717073">
              <w:rPr>
                <w:szCs w:val="26"/>
              </w:rPr>
              <w:t>/</w:t>
            </w:r>
            <w:proofErr w:type="spellStart"/>
            <w:r w:rsidRPr="00717073">
              <w:rPr>
                <w:szCs w:val="26"/>
              </w:rPr>
              <w:t>п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</w:tcPr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t xml:space="preserve">Количество </w:t>
            </w:r>
          </w:p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t>вычислительной техники</w:t>
            </w:r>
          </w:p>
        </w:tc>
        <w:tc>
          <w:tcPr>
            <w:tcW w:w="4359" w:type="dxa"/>
            <w:shd w:val="clear" w:color="auto" w:fill="auto"/>
          </w:tcPr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t xml:space="preserve">Цена технического обслуживания </w:t>
            </w:r>
          </w:p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t xml:space="preserve">и </w:t>
            </w:r>
            <w:proofErr w:type="spellStart"/>
            <w:r w:rsidRPr="00717073">
              <w:rPr>
                <w:szCs w:val="26"/>
              </w:rPr>
              <w:t>регламентно-профилактического</w:t>
            </w:r>
            <w:proofErr w:type="spellEnd"/>
            <w:r w:rsidRPr="00717073">
              <w:rPr>
                <w:szCs w:val="26"/>
              </w:rPr>
              <w:t xml:space="preserve"> </w:t>
            </w:r>
          </w:p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t>ремонта вычислительной техники в год, руб.</w:t>
            </w:r>
          </w:p>
        </w:tc>
      </w:tr>
      <w:tr w:rsidR="00F61B02" w:rsidRPr="00717073" w:rsidTr="00EC235E">
        <w:tc>
          <w:tcPr>
            <w:tcW w:w="817" w:type="dxa"/>
            <w:shd w:val="clear" w:color="auto" w:fill="auto"/>
            <w:vAlign w:val="center"/>
          </w:tcPr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20B5" w:rsidRPr="00717073" w:rsidRDefault="000720B5" w:rsidP="00EC235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Системный блок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720B5" w:rsidRPr="00717073" w:rsidRDefault="004F7A4E" w:rsidP="00DB6EA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 xml:space="preserve">не более </w:t>
            </w:r>
            <w:r w:rsidR="00DB6EAF">
              <w:rPr>
                <w:sz w:val="26"/>
                <w:szCs w:val="26"/>
              </w:rPr>
              <w:t>14</w:t>
            </w:r>
          </w:p>
        </w:tc>
        <w:tc>
          <w:tcPr>
            <w:tcW w:w="4359" w:type="dxa"/>
            <w:shd w:val="clear" w:color="auto" w:fill="auto"/>
            <w:vAlign w:val="center"/>
          </w:tcPr>
          <w:p w:rsidR="000720B5" w:rsidRPr="00717073" w:rsidRDefault="0033696A" w:rsidP="00F6337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 xml:space="preserve">не более </w:t>
            </w:r>
            <w:r w:rsidR="00F6337C" w:rsidRPr="00717073">
              <w:rPr>
                <w:sz w:val="26"/>
                <w:szCs w:val="26"/>
              </w:rPr>
              <w:t>8</w:t>
            </w:r>
            <w:r w:rsidR="00D74089" w:rsidRPr="00717073">
              <w:rPr>
                <w:sz w:val="26"/>
                <w:szCs w:val="26"/>
              </w:rPr>
              <w:t xml:space="preserve"> </w:t>
            </w:r>
            <w:r w:rsidR="00785F8F" w:rsidRPr="00717073">
              <w:rPr>
                <w:sz w:val="26"/>
                <w:szCs w:val="26"/>
              </w:rPr>
              <w:t>0</w:t>
            </w:r>
            <w:r w:rsidR="00D74089" w:rsidRPr="00717073">
              <w:rPr>
                <w:sz w:val="26"/>
                <w:szCs w:val="26"/>
              </w:rPr>
              <w:t>0</w:t>
            </w:r>
            <w:r w:rsidR="00785F8F" w:rsidRPr="00717073">
              <w:rPr>
                <w:sz w:val="26"/>
                <w:szCs w:val="26"/>
              </w:rPr>
              <w:t>0,00</w:t>
            </w:r>
          </w:p>
        </w:tc>
      </w:tr>
      <w:tr w:rsidR="00D74089" w:rsidRPr="00717073" w:rsidTr="00EC235E">
        <w:tc>
          <w:tcPr>
            <w:tcW w:w="817" w:type="dxa"/>
            <w:shd w:val="clear" w:color="auto" w:fill="auto"/>
            <w:vAlign w:val="center"/>
          </w:tcPr>
          <w:p w:rsidR="00D74089" w:rsidRPr="00717073" w:rsidRDefault="00D74089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2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74089" w:rsidRPr="00717073" w:rsidRDefault="00D74089" w:rsidP="00EC235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Ноутбук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74089" w:rsidRPr="00717073" w:rsidRDefault="00D74089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не более 3</w:t>
            </w:r>
          </w:p>
        </w:tc>
        <w:tc>
          <w:tcPr>
            <w:tcW w:w="4359" w:type="dxa"/>
            <w:shd w:val="clear" w:color="auto" w:fill="auto"/>
            <w:vAlign w:val="center"/>
          </w:tcPr>
          <w:p w:rsidR="00D74089" w:rsidRPr="00717073" w:rsidRDefault="00D74089" w:rsidP="00DB6EA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 xml:space="preserve">не более </w:t>
            </w:r>
            <w:r w:rsidR="00DB6EAF">
              <w:rPr>
                <w:sz w:val="26"/>
                <w:szCs w:val="26"/>
              </w:rPr>
              <w:t>8</w:t>
            </w:r>
            <w:r w:rsidRPr="00717073">
              <w:rPr>
                <w:sz w:val="26"/>
                <w:szCs w:val="26"/>
              </w:rPr>
              <w:t> 000,00</w:t>
            </w:r>
          </w:p>
        </w:tc>
      </w:tr>
    </w:tbl>
    <w:p w:rsidR="000720B5" w:rsidRPr="00717073" w:rsidRDefault="000720B5" w:rsidP="000720B5">
      <w:pPr>
        <w:autoSpaceDE w:val="0"/>
        <w:autoSpaceDN w:val="0"/>
        <w:adjustRightInd w:val="0"/>
        <w:jc w:val="both"/>
        <w:rPr>
          <w:color w:val="FF0000"/>
          <w:sz w:val="26"/>
          <w:szCs w:val="26"/>
        </w:rPr>
      </w:pPr>
    </w:p>
    <w:p w:rsidR="000720B5" w:rsidRPr="00717073" w:rsidRDefault="000720B5" w:rsidP="000720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17073">
        <w:rPr>
          <w:sz w:val="26"/>
          <w:szCs w:val="26"/>
        </w:rPr>
        <w:t xml:space="preserve">2.2. Затраты на техническое обслуживание и </w:t>
      </w:r>
      <w:proofErr w:type="spellStart"/>
      <w:r w:rsidRPr="00717073">
        <w:rPr>
          <w:sz w:val="26"/>
          <w:szCs w:val="26"/>
        </w:rPr>
        <w:t>регламентно-профилактический</w:t>
      </w:r>
      <w:proofErr w:type="spellEnd"/>
      <w:r w:rsidRPr="00717073">
        <w:rPr>
          <w:sz w:val="26"/>
          <w:szCs w:val="26"/>
        </w:rPr>
        <w:t xml:space="preserve"> ремонт принтеров, многофункциональных устройств, копировальных аппаратов и иной оргтехники (</w:t>
      </w:r>
      <w:proofErr w:type="spellStart"/>
      <w:r w:rsidRPr="00717073">
        <w:rPr>
          <w:sz w:val="26"/>
          <w:szCs w:val="26"/>
        </w:rPr>
        <w:t>З</w:t>
      </w:r>
      <w:r w:rsidRPr="00717073">
        <w:rPr>
          <w:sz w:val="26"/>
          <w:szCs w:val="26"/>
          <w:vertAlign w:val="subscript"/>
        </w:rPr>
        <w:t>рпм</w:t>
      </w:r>
      <w:proofErr w:type="spellEnd"/>
      <w:r w:rsidRPr="00717073">
        <w:rPr>
          <w:sz w:val="26"/>
          <w:szCs w:val="26"/>
        </w:rPr>
        <w:t>) определяются по формуле:</w:t>
      </w:r>
    </w:p>
    <w:p w:rsidR="000720B5" w:rsidRPr="00717073" w:rsidRDefault="008317F6" w:rsidP="000720B5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8317F6">
        <w:rPr>
          <w:noProof/>
          <w:position w:val="-33"/>
          <w:sz w:val="26"/>
          <w:szCs w:val="26"/>
        </w:rPr>
        <w:lastRenderedPageBreak/>
        <w:pict>
          <v:shape id="Рисунок 21" o:spid="_x0000_i1028" type="#_x0000_t75" style="width:142.65pt;height:44.85pt;visibility:visible">
            <v:imagedata r:id="rId14" o:title="" cropright="11397f"/>
          </v:shape>
        </w:pict>
      </w:r>
    </w:p>
    <w:p w:rsidR="000720B5" w:rsidRPr="00717073" w:rsidRDefault="000720B5" w:rsidP="000720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17073">
        <w:rPr>
          <w:sz w:val="26"/>
          <w:szCs w:val="26"/>
        </w:rPr>
        <w:t>где:</w:t>
      </w:r>
    </w:p>
    <w:p w:rsidR="000720B5" w:rsidRPr="00717073" w:rsidRDefault="000720B5" w:rsidP="000720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717073">
        <w:rPr>
          <w:sz w:val="26"/>
          <w:szCs w:val="26"/>
        </w:rPr>
        <w:t>Q</w:t>
      </w:r>
      <w:r w:rsidRPr="00717073">
        <w:rPr>
          <w:sz w:val="26"/>
          <w:szCs w:val="26"/>
          <w:vertAlign w:val="subscript"/>
        </w:rPr>
        <w:t>i</w:t>
      </w:r>
      <w:proofErr w:type="spellEnd"/>
      <w:r w:rsidRPr="00717073">
        <w:rPr>
          <w:sz w:val="26"/>
          <w:szCs w:val="26"/>
          <w:vertAlign w:val="subscript"/>
        </w:rPr>
        <w:t xml:space="preserve"> </w:t>
      </w:r>
      <w:proofErr w:type="spellStart"/>
      <w:r w:rsidRPr="00717073">
        <w:rPr>
          <w:sz w:val="26"/>
          <w:szCs w:val="26"/>
          <w:vertAlign w:val="subscript"/>
        </w:rPr>
        <w:t>рпм</w:t>
      </w:r>
      <w:proofErr w:type="spellEnd"/>
      <w:r w:rsidRPr="00717073">
        <w:rPr>
          <w:sz w:val="26"/>
          <w:szCs w:val="26"/>
        </w:rPr>
        <w:t xml:space="preserve"> - количество </w:t>
      </w:r>
      <w:proofErr w:type="spellStart"/>
      <w:r w:rsidRPr="00717073">
        <w:rPr>
          <w:sz w:val="26"/>
          <w:szCs w:val="26"/>
        </w:rPr>
        <w:t>i-х</w:t>
      </w:r>
      <w:proofErr w:type="spellEnd"/>
      <w:r w:rsidRPr="00717073">
        <w:rPr>
          <w:sz w:val="26"/>
          <w:szCs w:val="26"/>
        </w:rPr>
        <w:t xml:space="preserve"> принтеров, многофункциональных устройств, копир</w:t>
      </w:r>
      <w:r w:rsidRPr="00717073">
        <w:rPr>
          <w:sz w:val="26"/>
          <w:szCs w:val="26"/>
        </w:rPr>
        <w:t>о</w:t>
      </w:r>
      <w:r w:rsidRPr="00717073">
        <w:rPr>
          <w:sz w:val="26"/>
          <w:szCs w:val="26"/>
        </w:rPr>
        <w:t>вальных аппаратов и иной оргтехники в соответствии с нормативами органов местн</w:t>
      </w:r>
      <w:r w:rsidRPr="00717073">
        <w:rPr>
          <w:sz w:val="26"/>
          <w:szCs w:val="26"/>
        </w:rPr>
        <w:t>о</w:t>
      </w:r>
      <w:r w:rsidRPr="00717073">
        <w:rPr>
          <w:sz w:val="26"/>
          <w:szCs w:val="26"/>
        </w:rPr>
        <w:t>го самоуправления;</w:t>
      </w:r>
    </w:p>
    <w:p w:rsidR="000720B5" w:rsidRPr="00717073" w:rsidRDefault="000720B5" w:rsidP="000720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717073">
        <w:rPr>
          <w:sz w:val="26"/>
          <w:szCs w:val="26"/>
        </w:rPr>
        <w:t>P</w:t>
      </w:r>
      <w:r w:rsidRPr="00717073">
        <w:rPr>
          <w:sz w:val="26"/>
          <w:szCs w:val="26"/>
          <w:vertAlign w:val="subscript"/>
        </w:rPr>
        <w:t>i</w:t>
      </w:r>
      <w:proofErr w:type="spellEnd"/>
      <w:r w:rsidRPr="00717073">
        <w:rPr>
          <w:sz w:val="26"/>
          <w:szCs w:val="26"/>
          <w:vertAlign w:val="subscript"/>
        </w:rPr>
        <w:t xml:space="preserve"> </w:t>
      </w:r>
      <w:proofErr w:type="spellStart"/>
      <w:r w:rsidRPr="00717073">
        <w:rPr>
          <w:sz w:val="26"/>
          <w:szCs w:val="26"/>
          <w:vertAlign w:val="subscript"/>
        </w:rPr>
        <w:t>рпм</w:t>
      </w:r>
      <w:proofErr w:type="spellEnd"/>
      <w:r w:rsidRPr="00717073">
        <w:rPr>
          <w:sz w:val="26"/>
          <w:szCs w:val="26"/>
        </w:rPr>
        <w:t xml:space="preserve"> - цена технического обслуживания и </w:t>
      </w:r>
      <w:proofErr w:type="spellStart"/>
      <w:r w:rsidRPr="00717073">
        <w:rPr>
          <w:sz w:val="26"/>
          <w:szCs w:val="26"/>
        </w:rPr>
        <w:t>регламентно-профилактического</w:t>
      </w:r>
      <w:proofErr w:type="spellEnd"/>
      <w:r w:rsidRPr="00717073">
        <w:rPr>
          <w:sz w:val="26"/>
          <w:szCs w:val="26"/>
        </w:rPr>
        <w:t xml:space="preserve"> р</w:t>
      </w:r>
      <w:r w:rsidRPr="00717073">
        <w:rPr>
          <w:sz w:val="26"/>
          <w:szCs w:val="26"/>
        </w:rPr>
        <w:t>е</w:t>
      </w:r>
      <w:r w:rsidRPr="00717073">
        <w:rPr>
          <w:sz w:val="26"/>
          <w:szCs w:val="26"/>
        </w:rPr>
        <w:t xml:space="preserve">монта </w:t>
      </w:r>
      <w:proofErr w:type="spellStart"/>
      <w:r w:rsidRPr="00717073">
        <w:rPr>
          <w:sz w:val="26"/>
          <w:szCs w:val="26"/>
        </w:rPr>
        <w:t>i-х</w:t>
      </w:r>
      <w:proofErr w:type="spellEnd"/>
      <w:r w:rsidRPr="00717073">
        <w:rPr>
          <w:sz w:val="26"/>
          <w:szCs w:val="26"/>
        </w:rPr>
        <w:t xml:space="preserve"> принтеров, многофункциональных устройств, копировальных аппаратов и иной оргтехники в год.</w:t>
      </w:r>
    </w:p>
    <w:p w:rsidR="000720B5" w:rsidRPr="00717073" w:rsidRDefault="000720B5" w:rsidP="000720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0720B5" w:rsidRPr="00717073" w:rsidRDefault="000720B5" w:rsidP="000720B5">
      <w:pPr>
        <w:autoSpaceDE w:val="0"/>
        <w:autoSpaceDN w:val="0"/>
        <w:adjustRightInd w:val="0"/>
        <w:jc w:val="center"/>
        <w:outlineLvl w:val="3"/>
        <w:rPr>
          <w:bCs/>
          <w:i/>
          <w:sz w:val="26"/>
          <w:szCs w:val="26"/>
        </w:rPr>
      </w:pPr>
      <w:r w:rsidRPr="00717073">
        <w:rPr>
          <w:bCs/>
          <w:i/>
          <w:sz w:val="26"/>
          <w:szCs w:val="26"/>
        </w:rPr>
        <w:t xml:space="preserve">Нормативы на техническое обслуживание </w:t>
      </w:r>
    </w:p>
    <w:p w:rsidR="000720B5" w:rsidRPr="00717073" w:rsidRDefault="000720B5" w:rsidP="000720B5">
      <w:pPr>
        <w:autoSpaceDE w:val="0"/>
        <w:autoSpaceDN w:val="0"/>
        <w:adjustRightInd w:val="0"/>
        <w:jc w:val="center"/>
        <w:outlineLvl w:val="3"/>
        <w:rPr>
          <w:bCs/>
          <w:i/>
          <w:sz w:val="26"/>
          <w:szCs w:val="26"/>
        </w:rPr>
      </w:pPr>
      <w:r w:rsidRPr="00717073">
        <w:rPr>
          <w:bCs/>
          <w:i/>
          <w:sz w:val="26"/>
          <w:szCs w:val="26"/>
        </w:rPr>
        <w:t xml:space="preserve">и </w:t>
      </w:r>
      <w:proofErr w:type="spellStart"/>
      <w:r w:rsidRPr="00717073">
        <w:rPr>
          <w:bCs/>
          <w:i/>
          <w:sz w:val="26"/>
          <w:szCs w:val="26"/>
        </w:rPr>
        <w:t>регламентно-профилактический</w:t>
      </w:r>
      <w:proofErr w:type="spellEnd"/>
      <w:r w:rsidRPr="00717073">
        <w:rPr>
          <w:bCs/>
          <w:i/>
          <w:sz w:val="26"/>
          <w:szCs w:val="26"/>
        </w:rPr>
        <w:t xml:space="preserve"> ремонт принтеров, </w:t>
      </w:r>
    </w:p>
    <w:p w:rsidR="000720B5" w:rsidRPr="00717073" w:rsidRDefault="000720B5" w:rsidP="000720B5">
      <w:pPr>
        <w:autoSpaceDE w:val="0"/>
        <w:autoSpaceDN w:val="0"/>
        <w:adjustRightInd w:val="0"/>
        <w:jc w:val="center"/>
        <w:outlineLvl w:val="3"/>
        <w:rPr>
          <w:bCs/>
          <w:i/>
          <w:sz w:val="26"/>
          <w:szCs w:val="26"/>
        </w:rPr>
      </w:pPr>
      <w:r w:rsidRPr="00717073">
        <w:rPr>
          <w:bCs/>
          <w:i/>
          <w:sz w:val="26"/>
          <w:szCs w:val="26"/>
        </w:rPr>
        <w:t>многофункциональных устройств, копировальных аппаратов</w:t>
      </w:r>
    </w:p>
    <w:p w:rsidR="000720B5" w:rsidRPr="00717073" w:rsidRDefault="000720B5" w:rsidP="0035235A">
      <w:pPr>
        <w:autoSpaceDE w:val="0"/>
        <w:autoSpaceDN w:val="0"/>
        <w:adjustRightInd w:val="0"/>
        <w:jc w:val="center"/>
        <w:outlineLvl w:val="3"/>
        <w:rPr>
          <w:bCs/>
          <w:i/>
          <w:sz w:val="26"/>
          <w:szCs w:val="26"/>
        </w:rPr>
      </w:pPr>
      <w:r w:rsidRPr="00717073">
        <w:rPr>
          <w:bCs/>
          <w:i/>
          <w:sz w:val="26"/>
          <w:szCs w:val="26"/>
        </w:rPr>
        <w:t xml:space="preserve"> </w:t>
      </w:r>
      <w:r w:rsidRPr="00717073">
        <w:rPr>
          <w:i/>
          <w:sz w:val="26"/>
          <w:szCs w:val="26"/>
        </w:rPr>
        <w:t>и иной оргтехники</w:t>
      </w:r>
    </w:p>
    <w:p w:rsidR="000720B5" w:rsidRPr="00717073" w:rsidRDefault="000720B5" w:rsidP="000720B5">
      <w:pPr>
        <w:pStyle w:val="ae"/>
        <w:ind w:firstLine="708"/>
        <w:jc w:val="right"/>
        <w:rPr>
          <w:i/>
          <w:sz w:val="26"/>
          <w:szCs w:val="26"/>
        </w:rPr>
      </w:pPr>
    </w:p>
    <w:p w:rsidR="000720B5" w:rsidRPr="00717073" w:rsidRDefault="000720B5" w:rsidP="0035235A">
      <w:pPr>
        <w:pStyle w:val="ae"/>
        <w:ind w:firstLine="708"/>
        <w:jc w:val="right"/>
        <w:rPr>
          <w:i/>
          <w:sz w:val="24"/>
          <w:szCs w:val="26"/>
        </w:rPr>
      </w:pPr>
      <w:r w:rsidRPr="00717073">
        <w:rPr>
          <w:i/>
          <w:sz w:val="24"/>
          <w:szCs w:val="26"/>
        </w:rPr>
        <w:t xml:space="preserve">Таблица № </w:t>
      </w:r>
      <w:r w:rsidR="00867A18" w:rsidRPr="00717073">
        <w:rPr>
          <w:i/>
          <w:sz w:val="24"/>
          <w:szCs w:val="26"/>
        </w:rPr>
        <w:t>5</w:t>
      </w:r>
      <w:r w:rsidRPr="00717073">
        <w:rPr>
          <w:i/>
          <w:sz w:val="24"/>
          <w:szCs w:val="26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686"/>
        <w:gridCol w:w="2977"/>
        <w:gridCol w:w="2415"/>
      </w:tblGrid>
      <w:tr w:rsidR="00D74089" w:rsidRPr="00717073" w:rsidTr="00F633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89" w:rsidRPr="00717073" w:rsidRDefault="00D74089" w:rsidP="00F6337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6"/>
              </w:rPr>
            </w:pPr>
            <w:r w:rsidRPr="00717073">
              <w:rPr>
                <w:color w:val="000000"/>
                <w:szCs w:val="26"/>
              </w:rPr>
              <w:t xml:space="preserve">№ </w:t>
            </w:r>
            <w:proofErr w:type="spellStart"/>
            <w:proofErr w:type="gramStart"/>
            <w:r w:rsidRPr="00717073">
              <w:rPr>
                <w:color w:val="000000"/>
                <w:szCs w:val="26"/>
              </w:rPr>
              <w:t>п</w:t>
            </w:r>
            <w:proofErr w:type="spellEnd"/>
            <w:proofErr w:type="gramEnd"/>
            <w:r w:rsidRPr="00717073">
              <w:rPr>
                <w:color w:val="000000"/>
                <w:szCs w:val="26"/>
              </w:rPr>
              <w:t>/</w:t>
            </w:r>
            <w:proofErr w:type="spellStart"/>
            <w:r w:rsidRPr="00717073">
              <w:rPr>
                <w:color w:val="000000"/>
                <w:szCs w:val="26"/>
              </w:rPr>
              <w:t>п</w:t>
            </w:r>
            <w:proofErr w:type="spellEnd"/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89" w:rsidRPr="00717073" w:rsidRDefault="00D74089" w:rsidP="00F6337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6"/>
              </w:rPr>
            </w:pPr>
            <w:r w:rsidRPr="00717073">
              <w:rPr>
                <w:color w:val="000000"/>
                <w:szCs w:val="26"/>
              </w:rPr>
              <w:t>Наименование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89" w:rsidRPr="00717073" w:rsidRDefault="00D74089" w:rsidP="00F6337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6"/>
              </w:rPr>
            </w:pPr>
            <w:r w:rsidRPr="00717073">
              <w:rPr>
                <w:color w:val="000000"/>
                <w:szCs w:val="26"/>
              </w:rPr>
              <w:t xml:space="preserve">Количество принтеров, </w:t>
            </w:r>
          </w:p>
          <w:p w:rsidR="00D74089" w:rsidRPr="00717073" w:rsidRDefault="00D74089" w:rsidP="00F6337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6"/>
              </w:rPr>
            </w:pPr>
            <w:r w:rsidRPr="00717073">
              <w:rPr>
                <w:color w:val="000000"/>
                <w:szCs w:val="26"/>
              </w:rPr>
              <w:t xml:space="preserve">многофункциональных устройств </w:t>
            </w:r>
          </w:p>
          <w:p w:rsidR="00D74089" w:rsidRPr="00717073" w:rsidRDefault="00D74089" w:rsidP="00F6337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6"/>
              </w:rPr>
            </w:pPr>
            <w:r w:rsidRPr="00717073">
              <w:rPr>
                <w:color w:val="000000"/>
                <w:szCs w:val="26"/>
              </w:rPr>
              <w:t xml:space="preserve">и копировальных </w:t>
            </w:r>
          </w:p>
          <w:p w:rsidR="00D74089" w:rsidRPr="00717073" w:rsidRDefault="00D74089" w:rsidP="00F6337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6"/>
              </w:rPr>
            </w:pPr>
            <w:r w:rsidRPr="00717073">
              <w:rPr>
                <w:color w:val="000000"/>
                <w:szCs w:val="26"/>
              </w:rPr>
              <w:t>аппаратов (оргтехники)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89" w:rsidRPr="00717073" w:rsidRDefault="00D74089" w:rsidP="00F6337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6"/>
              </w:rPr>
            </w:pPr>
            <w:r w:rsidRPr="00717073">
              <w:rPr>
                <w:color w:val="000000"/>
                <w:szCs w:val="26"/>
              </w:rPr>
              <w:t xml:space="preserve">Цена технического обслуживания </w:t>
            </w:r>
          </w:p>
          <w:p w:rsidR="00D74089" w:rsidRPr="00717073" w:rsidRDefault="00D74089" w:rsidP="00F6337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6"/>
              </w:rPr>
            </w:pPr>
            <w:r w:rsidRPr="00717073">
              <w:rPr>
                <w:color w:val="000000"/>
                <w:szCs w:val="26"/>
              </w:rPr>
              <w:t xml:space="preserve">и </w:t>
            </w:r>
            <w:proofErr w:type="spellStart"/>
            <w:r w:rsidRPr="00717073">
              <w:rPr>
                <w:color w:val="000000"/>
                <w:szCs w:val="26"/>
              </w:rPr>
              <w:t>регламентно-профилактического</w:t>
            </w:r>
            <w:proofErr w:type="spellEnd"/>
            <w:r w:rsidRPr="00717073">
              <w:rPr>
                <w:color w:val="000000"/>
                <w:szCs w:val="26"/>
              </w:rPr>
              <w:t xml:space="preserve"> ремонта в год, руб.</w:t>
            </w:r>
          </w:p>
        </w:tc>
      </w:tr>
      <w:tr w:rsidR="00D74089" w:rsidRPr="00717073" w:rsidTr="00F633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89" w:rsidRPr="00717073" w:rsidRDefault="00D74089" w:rsidP="00F6337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89" w:rsidRPr="00717073" w:rsidRDefault="00D74089" w:rsidP="00F6337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Копировальный аппарат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089" w:rsidRPr="00717073" w:rsidRDefault="00D74089" w:rsidP="00D7408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 xml:space="preserve">не более </w:t>
            </w:r>
            <w:r w:rsidRPr="00717073">
              <w:rPr>
                <w:sz w:val="26"/>
                <w:szCs w:val="26"/>
              </w:rPr>
              <w:t>1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089" w:rsidRPr="00717073" w:rsidRDefault="00D74089" w:rsidP="00D740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не более 10000,00</w:t>
            </w:r>
          </w:p>
        </w:tc>
      </w:tr>
      <w:tr w:rsidR="00D74089" w:rsidRPr="00717073" w:rsidTr="00F633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89" w:rsidRPr="00717073" w:rsidRDefault="00D74089" w:rsidP="00F6337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89" w:rsidRPr="00717073" w:rsidRDefault="00D74089" w:rsidP="00F6337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Принтер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089" w:rsidRPr="00717073" w:rsidRDefault="00D74089" w:rsidP="00D62691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 xml:space="preserve">не более </w:t>
            </w:r>
            <w:r w:rsidR="00D62691">
              <w:rPr>
                <w:sz w:val="26"/>
                <w:szCs w:val="26"/>
              </w:rPr>
              <w:t>2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089" w:rsidRPr="00717073" w:rsidRDefault="00D74089" w:rsidP="00F6337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не более 6000,00</w:t>
            </w:r>
          </w:p>
        </w:tc>
      </w:tr>
      <w:tr w:rsidR="00D74089" w:rsidRPr="00717073" w:rsidTr="00F6337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89" w:rsidRPr="00717073" w:rsidRDefault="00D74089" w:rsidP="00F6337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89" w:rsidRPr="00717073" w:rsidRDefault="00D74089" w:rsidP="00F6337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МФУ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089" w:rsidRPr="00717073" w:rsidRDefault="00D74089" w:rsidP="00F6337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 xml:space="preserve">не более </w:t>
            </w:r>
            <w:r w:rsidRPr="00717073">
              <w:rPr>
                <w:sz w:val="26"/>
                <w:szCs w:val="26"/>
              </w:rPr>
              <w:t>8</w:t>
            </w:r>
            <w:r w:rsidRPr="00717073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089" w:rsidRPr="00717073" w:rsidRDefault="00D74089" w:rsidP="00D740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не более 8000,00</w:t>
            </w:r>
          </w:p>
        </w:tc>
      </w:tr>
    </w:tbl>
    <w:p w:rsidR="00CD2313" w:rsidRPr="00717073" w:rsidRDefault="00CD2313" w:rsidP="000720B5">
      <w:pPr>
        <w:pStyle w:val="ae"/>
        <w:ind w:firstLine="0"/>
        <w:rPr>
          <w:sz w:val="26"/>
          <w:szCs w:val="26"/>
        </w:rPr>
      </w:pPr>
    </w:p>
    <w:p w:rsidR="000720B5" w:rsidRPr="00717073" w:rsidRDefault="000720B5" w:rsidP="000720B5">
      <w:pPr>
        <w:autoSpaceDE w:val="0"/>
        <w:autoSpaceDN w:val="0"/>
        <w:adjustRightInd w:val="0"/>
        <w:jc w:val="center"/>
        <w:outlineLvl w:val="2"/>
        <w:rPr>
          <w:b/>
          <w:bCs/>
          <w:sz w:val="26"/>
          <w:szCs w:val="26"/>
        </w:rPr>
      </w:pPr>
      <w:r w:rsidRPr="00717073">
        <w:rPr>
          <w:b/>
          <w:bCs/>
          <w:sz w:val="26"/>
          <w:szCs w:val="26"/>
        </w:rPr>
        <w:t xml:space="preserve">3. Затраты на приобретение прочих работ и услуг, не относящиеся </w:t>
      </w:r>
    </w:p>
    <w:p w:rsidR="000720B5" w:rsidRPr="00717073" w:rsidRDefault="000720B5" w:rsidP="000720B5">
      <w:pPr>
        <w:autoSpaceDE w:val="0"/>
        <w:autoSpaceDN w:val="0"/>
        <w:adjustRightInd w:val="0"/>
        <w:jc w:val="center"/>
        <w:outlineLvl w:val="2"/>
        <w:rPr>
          <w:b/>
          <w:bCs/>
          <w:sz w:val="26"/>
          <w:szCs w:val="26"/>
        </w:rPr>
      </w:pPr>
      <w:r w:rsidRPr="00717073">
        <w:rPr>
          <w:b/>
          <w:bCs/>
          <w:sz w:val="26"/>
          <w:szCs w:val="26"/>
        </w:rPr>
        <w:t>к затратам на услуги связи, аренду и содержание имущества</w:t>
      </w:r>
    </w:p>
    <w:p w:rsidR="00D976C0" w:rsidRPr="00717073" w:rsidRDefault="00D976C0" w:rsidP="000720B5">
      <w:pPr>
        <w:autoSpaceDE w:val="0"/>
        <w:autoSpaceDN w:val="0"/>
        <w:adjustRightInd w:val="0"/>
        <w:jc w:val="center"/>
        <w:outlineLvl w:val="2"/>
        <w:rPr>
          <w:bCs/>
          <w:i/>
          <w:sz w:val="26"/>
          <w:szCs w:val="26"/>
        </w:rPr>
      </w:pPr>
    </w:p>
    <w:p w:rsidR="00D976C0" w:rsidRPr="00717073" w:rsidRDefault="00D976C0" w:rsidP="00D976C0">
      <w:pPr>
        <w:autoSpaceDE w:val="0"/>
        <w:autoSpaceDN w:val="0"/>
        <w:adjustRightInd w:val="0"/>
        <w:ind w:firstLine="708"/>
        <w:jc w:val="both"/>
        <w:rPr>
          <w:bCs/>
          <w:sz w:val="26"/>
          <w:szCs w:val="26"/>
        </w:rPr>
      </w:pPr>
      <w:r w:rsidRPr="00717073">
        <w:rPr>
          <w:bCs/>
          <w:sz w:val="26"/>
          <w:szCs w:val="26"/>
        </w:rPr>
        <w:t>3.1. Затраты на оплату услуг по сопровождению программного обеспечения и приобретению простых (неисключительных) лицензий на использование програм</w:t>
      </w:r>
      <w:r w:rsidRPr="00717073">
        <w:rPr>
          <w:bCs/>
          <w:sz w:val="26"/>
          <w:szCs w:val="26"/>
        </w:rPr>
        <w:t>м</w:t>
      </w:r>
      <w:r w:rsidRPr="00717073">
        <w:rPr>
          <w:bCs/>
          <w:sz w:val="26"/>
          <w:szCs w:val="26"/>
        </w:rPr>
        <w:t>ного обеспечения (</w:t>
      </w:r>
      <w:proofErr w:type="spellStart"/>
      <w:r w:rsidRPr="00717073">
        <w:rPr>
          <w:bCs/>
          <w:sz w:val="26"/>
          <w:szCs w:val="26"/>
        </w:rPr>
        <w:t>З</w:t>
      </w:r>
      <w:r w:rsidRPr="00717073">
        <w:rPr>
          <w:bCs/>
          <w:sz w:val="26"/>
          <w:szCs w:val="26"/>
          <w:vertAlign w:val="subscript"/>
        </w:rPr>
        <w:t>спо</w:t>
      </w:r>
      <w:proofErr w:type="spellEnd"/>
      <w:r w:rsidRPr="00717073">
        <w:rPr>
          <w:bCs/>
          <w:sz w:val="26"/>
          <w:szCs w:val="26"/>
        </w:rPr>
        <w:t>) определяются по формуле:</w:t>
      </w:r>
    </w:p>
    <w:p w:rsidR="00D976C0" w:rsidRPr="00717073" w:rsidRDefault="00D976C0" w:rsidP="00D976C0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</w:p>
    <w:p w:rsidR="00D976C0" w:rsidRPr="00717073" w:rsidRDefault="00D976C0" w:rsidP="00D976C0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proofErr w:type="spellStart"/>
      <w:r w:rsidRPr="00717073">
        <w:rPr>
          <w:bCs/>
          <w:sz w:val="26"/>
          <w:szCs w:val="26"/>
        </w:rPr>
        <w:t>З</w:t>
      </w:r>
      <w:r w:rsidRPr="00717073">
        <w:rPr>
          <w:bCs/>
          <w:sz w:val="26"/>
          <w:szCs w:val="26"/>
          <w:vertAlign w:val="subscript"/>
        </w:rPr>
        <w:t>спо</w:t>
      </w:r>
      <w:proofErr w:type="spellEnd"/>
      <w:r w:rsidRPr="00717073">
        <w:rPr>
          <w:bCs/>
          <w:sz w:val="26"/>
          <w:szCs w:val="26"/>
        </w:rPr>
        <w:t xml:space="preserve"> = </w:t>
      </w:r>
      <w:proofErr w:type="spellStart"/>
      <w:r w:rsidRPr="00717073">
        <w:rPr>
          <w:bCs/>
          <w:sz w:val="26"/>
          <w:szCs w:val="26"/>
        </w:rPr>
        <w:t>З</w:t>
      </w:r>
      <w:r w:rsidRPr="00717073">
        <w:rPr>
          <w:bCs/>
          <w:sz w:val="26"/>
          <w:szCs w:val="26"/>
          <w:vertAlign w:val="subscript"/>
        </w:rPr>
        <w:t>сспс</w:t>
      </w:r>
      <w:proofErr w:type="spellEnd"/>
      <w:r w:rsidRPr="00717073">
        <w:rPr>
          <w:bCs/>
          <w:sz w:val="26"/>
          <w:szCs w:val="26"/>
        </w:rPr>
        <w:t xml:space="preserve"> + </w:t>
      </w:r>
      <w:proofErr w:type="spellStart"/>
      <w:r w:rsidRPr="00717073">
        <w:rPr>
          <w:bCs/>
          <w:sz w:val="26"/>
          <w:szCs w:val="26"/>
        </w:rPr>
        <w:t>З</w:t>
      </w:r>
      <w:r w:rsidRPr="00717073">
        <w:rPr>
          <w:bCs/>
          <w:sz w:val="26"/>
          <w:szCs w:val="26"/>
          <w:vertAlign w:val="subscript"/>
        </w:rPr>
        <w:t>сип</w:t>
      </w:r>
      <w:proofErr w:type="spellEnd"/>
      <w:r w:rsidRPr="00717073">
        <w:rPr>
          <w:bCs/>
          <w:sz w:val="26"/>
          <w:szCs w:val="26"/>
        </w:rPr>
        <w:t>,</w:t>
      </w:r>
    </w:p>
    <w:p w:rsidR="00D976C0" w:rsidRPr="00717073" w:rsidRDefault="00D976C0" w:rsidP="00D976C0">
      <w:pPr>
        <w:autoSpaceDE w:val="0"/>
        <w:autoSpaceDN w:val="0"/>
        <w:adjustRightInd w:val="0"/>
        <w:jc w:val="both"/>
        <w:rPr>
          <w:bCs/>
          <w:sz w:val="26"/>
          <w:szCs w:val="26"/>
        </w:rPr>
      </w:pPr>
      <w:r w:rsidRPr="00717073">
        <w:rPr>
          <w:bCs/>
          <w:sz w:val="26"/>
          <w:szCs w:val="26"/>
        </w:rPr>
        <w:t>где:</w:t>
      </w:r>
    </w:p>
    <w:p w:rsidR="00D976C0" w:rsidRPr="00717073" w:rsidRDefault="00D976C0" w:rsidP="00D976C0">
      <w:pPr>
        <w:autoSpaceDE w:val="0"/>
        <w:autoSpaceDN w:val="0"/>
        <w:adjustRightInd w:val="0"/>
        <w:jc w:val="both"/>
        <w:rPr>
          <w:sz w:val="26"/>
          <w:szCs w:val="26"/>
        </w:rPr>
      </w:pPr>
      <w:proofErr w:type="spellStart"/>
      <w:r w:rsidRPr="00717073">
        <w:rPr>
          <w:sz w:val="26"/>
          <w:szCs w:val="26"/>
        </w:rPr>
        <w:t>З</w:t>
      </w:r>
      <w:r w:rsidRPr="00717073">
        <w:rPr>
          <w:sz w:val="26"/>
          <w:szCs w:val="26"/>
          <w:vertAlign w:val="subscript"/>
        </w:rPr>
        <w:t>сспс</w:t>
      </w:r>
      <w:proofErr w:type="spellEnd"/>
      <w:r w:rsidRPr="00717073">
        <w:rPr>
          <w:sz w:val="26"/>
          <w:szCs w:val="26"/>
        </w:rPr>
        <w:t xml:space="preserve"> - затраты на оплату услуг по сопровождению справочно-правовых систем;</w:t>
      </w:r>
    </w:p>
    <w:p w:rsidR="00D976C0" w:rsidRPr="00717073" w:rsidRDefault="00D976C0" w:rsidP="00D976C0">
      <w:pPr>
        <w:autoSpaceDE w:val="0"/>
        <w:autoSpaceDN w:val="0"/>
        <w:adjustRightInd w:val="0"/>
        <w:jc w:val="both"/>
        <w:rPr>
          <w:sz w:val="26"/>
          <w:szCs w:val="26"/>
        </w:rPr>
      </w:pPr>
      <w:proofErr w:type="spellStart"/>
      <w:r w:rsidRPr="00717073">
        <w:rPr>
          <w:sz w:val="26"/>
          <w:szCs w:val="26"/>
        </w:rPr>
        <w:t>З</w:t>
      </w:r>
      <w:r w:rsidRPr="00717073">
        <w:rPr>
          <w:sz w:val="26"/>
          <w:szCs w:val="26"/>
          <w:vertAlign w:val="subscript"/>
        </w:rPr>
        <w:t>сип</w:t>
      </w:r>
      <w:proofErr w:type="spellEnd"/>
      <w:r w:rsidRPr="00717073">
        <w:rPr>
          <w:sz w:val="26"/>
          <w:szCs w:val="26"/>
        </w:rPr>
        <w:t xml:space="preserve"> - затраты на оплату услуг по сопровождению и приобретению иного программн</w:t>
      </w:r>
      <w:r w:rsidRPr="00717073">
        <w:rPr>
          <w:sz w:val="26"/>
          <w:szCs w:val="26"/>
        </w:rPr>
        <w:t>о</w:t>
      </w:r>
      <w:r w:rsidRPr="00717073">
        <w:rPr>
          <w:sz w:val="26"/>
          <w:szCs w:val="26"/>
        </w:rPr>
        <w:t>го обеспечения.</w:t>
      </w:r>
    </w:p>
    <w:p w:rsidR="00D976C0" w:rsidRPr="00717073" w:rsidRDefault="00D976C0" w:rsidP="00D976C0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717073">
        <w:rPr>
          <w:sz w:val="26"/>
          <w:szCs w:val="26"/>
        </w:rPr>
        <w:t>В затраты на оплату услуг по сопровождению программного обеспечения и приобр</w:t>
      </w:r>
      <w:r w:rsidRPr="00717073">
        <w:rPr>
          <w:sz w:val="26"/>
          <w:szCs w:val="26"/>
        </w:rPr>
        <w:t>е</w:t>
      </w:r>
      <w:r w:rsidRPr="00717073">
        <w:rPr>
          <w:sz w:val="26"/>
          <w:szCs w:val="26"/>
        </w:rPr>
        <w:t>тению простых (неисключительных) лицензий на использование программного обе</w:t>
      </w:r>
      <w:r w:rsidRPr="00717073">
        <w:rPr>
          <w:sz w:val="26"/>
          <w:szCs w:val="26"/>
        </w:rPr>
        <w:t>с</w:t>
      </w:r>
      <w:r w:rsidRPr="00717073">
        <w:rPr>
          <w:sz w:val="26"/>
          <w:szCs w:val="26"/>
        </w:rPr>
        <w:t>печения не входят затраты на приобретение общесистемного программного обесп</w:t>
      </w:r>
      <w:r w:rsidRPr="00717073">
        <w:rPr>
          <w:sz w:val="26"/>
          <w:szCs w:val="26"/>
        </w:rPr>
        <w:t>е</w:t>
      </w:r>
      <w:r w:rsidRPr="00717073">
        <w:rPr>
          <w:sz w:val="26"/>
          <w:szCs w:val="26"/>
        </w:rPr>
        <w:t>чения.</w:t>
      </w:r>
    </w:p>
    <w:p w:rsidR="00D976C0" w:rsidRPr="00717073" w:rsidRDefault="00F055BB" w:rsidP="00D976C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3.1.1</w:t>
      </w:r>
      <w:r w:rsidR="000720B5" w:rsidRPr="00717073">
        <w:rPr>
          <w:sz w:val="26"/>
          <w:szCs w:val="26"/>
        </w:rPr>
        <w:t xml:space="preserve">. </w:t>
      </w:r>
      <w:r w:rsidR="00D976C0" w:rsidRPr="00717073">
        <w:rPr>
          <w:sz w:val="26"/>
          <w:szCs w:val="26"/>
        </w:rPr>
        <w:t>Затраты на оплату услуг по сопровождению справочно-правовых систем (</w:t>
      </w:r>
      <w:proofErr w:type="spellStart"/>
      <w:r w:rsidR="00D976C0" w:rsidRPr="00717073">
        <w:rPr>
          <w:sz w:val="26"/>
          <w:szCs w:val="26"/>
        </w:rPr>
        <w:t>З</w:t>
      </w:r>
      <w:r w:rsidR="00D976C0" w:rsidRPr="00717073">
        <w:rPr>
          <w:sz w:val="26"/>
          <w:szCs w:val="26"/>
          <w:vertAlign w:val="subscript"/>
        </w:rPr>
        <w:t>сспс</w:t>
      </w:r>
      <w:proofErr w:type="spellEnd"/>
      <w:r w:rsidR="00D976C0" w:rsidRPr="00717073">
        <w:rPr>
          <w:sz w:val="26"/>
          <w:szCs w:val="26"/>
        </w:rPr>
        <w:t>) определяются по формуле:</w:t>
      </w:r>
    </w:p>
    <w:p w:rsidR="00D976C0" w:rsidRPr="00717073" w:rsidRDefault="008317F6" w:rsidP="00D976C0">
      <w:pPr>
        <w:autoSpaceDE w:val="0"/>
        <w:autoSpaceDN w:val="0"/>
        <w:adjustRightInd w:val="0"/>
        <w:ind w:firstLine="709"/>
        <w:jc w:val="center"/>
        <w:rPr>
          <w:sz w:val="26"/>
          <w:szCs w:val="26"/>
        </w:rPr>
      </w:pPr>
      <w:r w:rsidRPr="008317F6">
        <w:rPr>
          <w:sz w:val="26"/>
          <w:szCs w:val="26"/>
        </w:rPr>
        <w:pict>
          <v:shape id="_x0000_i1029" type="#_x0000_t75" style="width:98.5pt;height:44.85pt">
            <v:imagedata r:id="rId15" o:title=""/>
          </v:shape>
        </w:pict>
      </w:r>
      <w:r w:rsidR="00D976C0" w:rsidRPr="00717073">
        <w:rPr>
          <w:sz w:val="26"/>
          <w:szCs w:val="26"/>
        </w:rPr>
        <w:t>,</w:t>
      </w:r>
    </w:p>
    <w:p w:rsidR="00D976C0" w:rsidRPr="00717073" w:rsidRDefault="00D976C0" w:rsidP="00D976C0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17073">
        <w:rPr>
          <w:sz w:val="26"/>
          <w:szCs w:val="26"/>
        </w:rPr>
        <w:lastRenderedPageBreak/>
        <w:t xml:space="preserve">где </w:t>
      </w:r>
      <w:proofErr w:type="spellStart"/>
      <w:r w:rsidRPr="00717073">
        <w:rPr>
          <w:sz w:val="26"/>
          <w:szCs w:val="26"/>
        </w:rPr>
        <w:t>Р</w:t>
      </w:r>
      <w:proofErr w:type="gramStart"/>
      <w:r w:rsidRPr="00717073">
        <w:rPr>
          <w:sz w:val="26"/>
          <w:szCs w:val="26"/>
          <w:vertAlign w:val="subscript"/>
        </w:rPr>
        <w:t>i</w:t>
      </w:r>
      <w:proofErr w:type="spellEnd"/>
      <w:proofErr w:type="gramEnd"/>
      <w:r w:rsidRPr="00717073">
        <w:rPr>
          <w:sz w:val="26"/>
          <w:szCs w:val="26"/>
          <w:vertAlign w:val="subscript"/>
        </w:rPr>
        <w:t xml:space="preserve"> </w:t>
      </w:r>
      <w:proofErr w:type="spellStart"/>
      <w:r w:rsidRPr="00717073">
        <w:rPr>
          <w:sz w:val="26"/>
          <w:szCs w:val="26"/>
          <w:vertAlign w:val="subscript"/>
        </w:rPr>
        <w:t>сспс</w:t>
      </w:r>
      <w:proofErr w:type="spellEnd"/>
      <w:r w:rsidRPr="00717073">
        <w:rPr>
          <w:sz w:val="26"/>
          <w:szCs w:val="26"/>
        </w:rPr>
        <w:t xml:space="preserve"> - цена сопровождения </w:t>
      </w:r>
      <w:proofErr w:type="spellStart"/>
      <w:r w:rsidRPr="00717073">
        <w:rPr>
          <w:sz w:val="26"/>
          <w:szCs w:val="26"/>
        </w:rPr>
        <w:t>i-й</w:t>
      </w:r>
      <w:proofErr w:type="spellEnd"/>
      <w:r w:rsidRPr="00717073">
        <w:rPr>
          <w:sz w:val="26"/>
          <w:szCs w:val="26"/>
        </w:rPr>
        <w:t xml:space="preserve"> справочно-правовой системы, определяемая согласно перечню работ по сопровождению справочно-правовых систем и нормати</w:t>
      </w:r>
      <w:r w:rsidRPr="00717073">
        <w:rPr>
          <w:sz w:val="26"/>
          <w:szCs w:val="26"/>
        </w:rPr>
        <w:t>в</w:t>
      </w:r>
      <w:r w:rsidRPr="00717073">
        <w:rPr>
          <w:sz w:val="26"/>
          <w:szCs w:val="26"/>
        </w:rPr>
        <w:t>ным трудозатратам на их выполнение, установленным в эксплуатационной докуме</w:t>
      </w:r>
      <w:r w:rsidRPr="00717073">
        <w:rPr>
          <w:sz w:val="26"/>
          <w:szCs w:val="26"/>
        </w:rPr>
        <w:t>н</w:t>
      </w:r>
      <w:r w:rsidRPr="00717073">
        <w:rPr>
          <w:sz w:val="26"/>
          <w:szCs w:val="26"/>
        </w:rPr>
        <w:t>тации или утверждённом регламенте выполнения работ по сопровождению справо</w:t>
      </w:r>
      <w:r w:rsidRPr="00717073">
        <w:rPr>
          <w:sz w:val="26"/>
          <w:szCs w:val="26"/>
        </w:rPr>
        <w:t>ч</w:t>
      </w:r>
      <w:r w:rsidRPr="00717073">
        <w:rPr>
          <w:sz w:val="26"/>
          <w:szCs w:val="26"/>
        </w:rPr>
        <w:t>но-правовых систем.</w:t>
      </w:r>
    </w:p>
    <w:p w:rsidR="00D74089" w:rsidRPr="00717073" w:rsidRDefault="00D74089" w:rsidP="00D74089">
      <w:pPr>
        <w:autoSpaceDE w:val="0"/>
        <w:autoSpaceDN w:val="0"/>
        <w:adjustRightInd w:val="0"/>
        <w:jc w:val="center"/>
        <w:rPr>
          <w:i/>
          <w:sz w:val="26"/>
          <w:szCs w:val="26"/>
        </w:rPr>
      </w:pPr>
    </w:p>
    <w:p w:rsidR="00D74089" w:rsidRPr="00717073" w:rsidRDefault="00D74089" w:rsidP="00D74089">
      <w:pPr>
        <w:autoSpaceDE w:val="0"/>
        <w:autoSpaceDN w:val="0"/>
        <w:adjustRightInd w:val="0"/>
        <w:jc w:val="center"/>
        <w:rPr>
          <w:i/>
          <w:sz w:val="26"/>
          <w:szCs w:val="26"/>
        </w:rPr>
      </w:pPr>
      <w:r w:rsidRPr="00717073">
        <w:rPr>
          <w:i/>
          <w:sz w:val="26"/>
          <w:szCs w:val="26"/>
        </w:rPr>
        <w:t>Нормативы по сопровождению справочно-правовых систем</w:t>
      </w:r>
    </w:p>
    <w:p w:rsidR="00D74089" w:rsidRPr="00717073" w:rsidRDefault="00D74089" w:rsidP="00D74089">
      <w:pPr>
        <w:widowControl w:val="0"/>
        <w:autoSpaceDE w:val="0"/>
        <w:autoSpaceDN w:val="0"/>
        <w:adjustRightInd w:val="0"/>
        <w:ind w:firstLine="567"/>
        <w:jc w:val="right"/>
        <w:rPr>
          <w:i/>
          <w:szCs w:val="26"/>
        </w:rPr>
      </w:pPr>
      <w:r w:rsidRPr="00717073">
        <w:rPr>
          <w:i/>
          <w:szCs w:val="26"/>
        </w:rPr>
        <w:t>Таблица № 6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0"/>
        <w:gridCol w:w="4677"/>
      </w:tblGrid>
      <w:tr w:rsidR="00D74089" w:rsidRPr="00717073" w:rsidTr="00F6337C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89" w:rsidRPr="00717073" w:rsidRDefault="00D74089" w:rsidP="00F6337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t>Наименование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89" w:rsidRPr="00717073" w:rsidRDefault="00D74089" w:rsidP="00F6337C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t xml:space="preserve">Цена сопровождения </w:t>
            </w:r>
            <w:proofErr w:type="spellStart"/>
            <w:r w:rsidRPr="00717073">
              <w:rPr>
                <w:szCs w:val="26"/>
              </w:rPr>
              <w:t>i-й</w:t>
            </w:r>
            <w:proofErr w:type="spellEnd"/>
            <w:r w:rsidRPr="00717073">
              <w:rPr>
                <w:szCs w:val="26"/>
              </w:rPr>
              <w:t xml:space="preserve"> справочно-правовой системы в год, руб.</w:t>
            </w:r>
          </w:p>
        </w:tc>
      </w:tr>
      <w:tr w:rsidR="00D74089" w:rsidRPr="00717073" w:rsidTr="00F6337C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74089" w:rsidRPr="00717073" w:rsidRDefault="00D74089" w:rsidP="00F6337C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Справочно-правовая система «Система Г</w:t>
            </w:r>
            <w:r w:rsidRPr="00717073">
              <w:rPr>
                <w:sz w:val="26"/>
                <w:szCs w:val="26"/>
              </w:rPr>
              <w:t>а</w:t>
            </w:r>
            <w:r w:rsidRPr="00717073">
              <w:rPr>
                <w:sz w:val="26"/>
                <w:szCs w:val="26"/>
              </w:rPr>
              <w:t>рант»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089" w:rsidRPr="00717073" w:rsidRDefault="00D62691" w:rsidP="00D6269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  <w:r w:rsidR="00D74089" w:rsidRPr="00717073">
              <w:rPr>
                <w:sz w:val="26"/>
                <w:szCs w:val="26"/>
              </w:rPr>
              <w:t>000,00</w:t>
            </w:r>
          </w:p>
        </w:tc>
      </w:tr>
    </w:tbl>
    <w:p w:rsidR="000720B5" w:rsidRPr="00717073" w:rsidRDefault="000720B5" w:rsidP="000720B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0720B5" w:rsidRPr="00717073" w:rsidRDefault="000720B5" w:rsidP="000720B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17073">
        <w:rPr>
          <w:sz w:val="26"/>
          <w:szCs w:val="26"/>
        </w:rPr>
        <w:t>3.</w:t>
      </w:r>
      <w:r w:rsidR="00F055BB">
        <w:rPr>
          <w:sz w:val="26"/>
          <w:szCs w:val="26"/>
        </w:rPr>
        <w:t>1.2</w:t>
      </w:r>
      <w:r w:rsidRPr="00717073">
        <w:rPr>
          <w:sz w:val="26"/>
          <w:szCs w:val="26"/>
        </w:rPr>
        <w:t>. Затраты на оплату услуг по сопровождению и приобретению иного пр</w:t>
      </w:r>
      <w:r w:rsidRPr="00717073">
        <w:rPr>
          <w:sz w:val="26"/>
          <w:szCs w:val="26"/>
        </w:rPr>
        <w:t>о</w:t>
      </w:r>
      <w:r w:rsidRPr="00717073">
        <w:rPr>
          <w:sz w:val="26"/>
          <w:szCs w:val="26"/>
        </w:rPr>
        <w:t>граммного обеспечения (</w:t>
      </w:r>
      <w:proofErr w:type="spellStart"/>
      <w:r w:rsidRPr="00717073">
        <w:rPr>
          <w:sz w:val="26"/>
          <w:szCs w:val="26"/>
        </w:rPr>
        <w:t>З</w:t>
      </w:r>
      <w:r w:rsidRPr="00717073">
        <w:rPr>
          <w:sz w:val="26"/>
          <w:szCs w:val="26"/>
          <w:vertAlign w:val="subscript"/>
        </w:rPr>
        <w:t>сип</w:t>
      </w:r>
      <w:proofErr w:type="spellEnd"/>
      <w:r w:rsidRPr="00717073">
        <w:rPr>
          <w:sz w:val="26"/>
          <w:szCs w:val="26"/>
        </w:rPr>
        <w:t>) определяются по формуле:</w:t>
      </w:r>
    </w:p>
    <w:p w:rsidR="000720B5" w:rsidRPr="00717073" w:rsidRDefault="000720B5" w:rsidP="000720B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5E4415" w:rsidRPr="00717073" w:rsidRDefault="008317F6" w:rsidP="005E4415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8317F6">
        <w:rPr>
          <w:sz w:val="26"/>
          <w:szCs w:val="26"/>
        </w:rPr>
        <w:pict>
          <v:shape id="_x0000_i1030" type="#_x0000_t75" style="width:163pt;height:45.5pt">
            <v:imagedata r:id="rId16" o:title=""/>
          </v:shape>
        </w:pict>
      </w:r>
      <w:r w:rsidR="005E4415" w:rsidRPr="00717073">
        <w:rPr>
          <w:sz w:val="26"/>
          <w:szCs w:val="26"/>
        </w:rPr>
        <w:t>,</w:t>
      </w:r>
    </w:p>
    <w:p w:rsidR="000720B5" w:rsidRPr="00717073" w:rsidRDefault="000720B5" w:rsidP="000720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17073">
        <w:rPr>
          <w:sz w:val="26"/>
          <w:szCs w:val="26"/>
        </w:rPr>
        <w:t>где:</w:t>
      </w:r>
    </w:p>
    <w:p w:rsidR="005E4415" w:rsidRPr="00717073" w:rsidRDefault="005E4415" w:rsidP="005E441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proofErr w:type="gramStart"/>
      <w:r w:rsidRPr="00717073">
        <w:rPr>
          <w:sz w:val="26"/>
          <w:szCs w:val="26"/>
        </w:rPr>
        <w:t>P</w:t>
      </w:r>
      <w:r w:rsidRPr="00717073">
        <w:rPr>
          <w:sz w:val="26"/>
          <w:szCs w:val="26"/>
          <w:vertAlign w:val="subscript"/>
        </w:rPr>
        <w:t>g</w:t>
      </w:r>
      <w:proofErr w:type="gramEnd"/>
      <w:r w:rsidRPr="00717073">
        <w:rPr>
          <w:sz w:val="26"/>
          <w:szCs w:val="26"/>
          <w:vertAlign w:val="subscript"/>
        </w:rPr>
        <w:t>ипо</w:t>
      </w:r>
      <w:proofErr w:type="spellEnd"/>
      <w:r w:rsidRPr="00717073">
        <w:rPr>
          <w:sz w:val="26"/>
          <w:szCs w:val="26"/>
        </w:rPr>
        <w:t xml:space="preserve"> - цена сопровождения g-го иного программного обеспечения, за исключ</w:t>
      </w:r>
      <w:r w:rsidRPr="00717073">
        <w:rPr>
          <w:sz w:val="26"/>
          <w:szCs w:val="26"/>
        </w:rPr>
        <w:t>е</w:t>
      </w:r>
      <w:r w:rsidRPr="00717073">
        <w:rPr>
          <w:sz w:val="26"/>
          <w:szCs w:val="26"/>
        </w:rPr>
        <w:t>нием справочно-правовых систем, определяемая согласно перечню работ по сопр</w:t>
      </w:r>
      <w:r w:rsidRPr="00717073">
        <w:rPr>
          <w:sz w:val="26"/>
          <w:szCs w:val="26"/>
        </w:rPr>
        <w:t>о</w:t>
      </w:r>
      <w:r w:rsidRPr="00717073">
        <w:rPr>
          <w:sz w:val="26"/>
          <w:szCs w:val="26"/>
        </w:rPr>
        <w:t>вождению g-го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иного программного обеспеч</w:t>
      </w:r>
      <w:r w:rsidRPr="00717073">
        <w:rPr>
          <w:sz w:val="26"/>
          <w:szCs w:val="26"/>
        </w:rPr>
        <w:t>е</w:t>
      </w:r>
      <w:r w:rsidRPr="00717073">
        <w:rPr>
          <w:sz w:val="26"/>
          <w:szCs w:val="26"/>
        </w:rPr>
        <w:t>ния;</w:t>
      </w:r>
    </w:p>
    <w:p w:rsidR="005E4415" w:rsidRPr="00717073" w:rsidRDefault="005E4415" w:rsidP="005E441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proofErr w:type="gramStart"/>
      <w:r w:rsidRPr="00717073">
        <w:rPr>
          <w:sz w:val="26"/>
          <w:szCs w:val="26"/>
        </w:rPr>
        <w:t>P</w:t>
      </w:r>
      <w:r w:rsidRPr="00717073">
        <w:rPr>
          <w:sz w:val="26"/>
          <w:szCs w:val="26"/>
          <w:vertAlign w:val="subscript"/>
        </w:rPr>
        <w:t>j</w:t>
      </w:r>
      <w:proofErr w:type="gramEnd"/>
      <w:r w:rsidRPr="00717073">
        <w:rPr>
          <w:sz w:val="26"/>
          <w:szCs w:val="26"/>
          <w:vertAlign w:val="subscript"/>
        </w:rPr>
        <w:t>пнл</w:t>
      </w:r>
      <w:proofErr w:type="spellEnd"/>
      <w:r w:rsidRPr="00717073">
        <w:rPr>
          <w:sz w:val="26"/>
          <w:szCs w:val="26"/>
        </w:rPr>
        <w:t xml:space="preserve"> - цена простых (неисключительных) лицензий на использование пр</w:t>
      </w:r>
      <w:r w:rsidRPr="00717073">
        <w:rPr>
          <w:sz w:val="26"/>
          <w:szCs w:val="26"/>
        </w:rPr>
        <w:t>о</w:t>
      </w:r>
      <w:r w:rsidRPr="00717073">
        <w:rPr>
          <w:sz w:val="26"/>
          <w:szCs w:val="26"/>
        </w:rPr>
        <w:t>граммного обеспечения на j-е программное обеспечение, за исключением справочно-правовых систем.</w:t>
      </w:r>
    </w:p>
    <w:p w:rsidR="000720B5" w:rsidRPr="00717073" w:rsidRDefault="000720B5" w:rsidP="000720B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0720B5" w:rsidRPr="00717073" w:rsidRDefault="000720B5" w:rsidP="000720B5">
      <w:pPr>
        <w:autoSpaceDE w:val="0"/>
        <w:autoSpaceDN w:val="0"/>
        <w:adjustRightInd w:val="0"/>
        <w:jc w:val="center"/>
        <w:outlineLvl w:val="3"/>
        <w:rPr>
          <w:bCs/>
          <w:i/>
          <w:sz w:val="26"/>
          <w:szCs w:val="26"/>
        </w:rPr>
      </w:pPr>
      <w:r w:rsidRPr="00717073">
        <w:rPr>
          <w:bCs/>
          <w:i/>
          <w:sz w:val="26"/>
          <w:szCs w:val="26"/>
        </w:rPr>
        <w:t xml:space="preserve">Нормативы на </w:t>
      </w:r>
      <w:r w:rsidRPr="00717073">
        <w:rPr>
          <w:i/>
          <w:sz w:val="26"/>
          <w:szCs w:val="26"/>
        </w:rPr>
        <w:t xml:space="preserve">оплату услуг по </w:t>
      </w:r>
      <w:r w:rsidRPr="00717073">
        <w:rPr>
          <w:bCs/>
          <w:i/>
          <w:sz w:val="26"/>
          <w:szCs w:val="26"/>
        </w:rPr>
        <w:t>сопровождению и приобретению</w:t>
      </w:r>
    </w:p>
    <w:p w:rsidR="000720B5" w:rsidRPr="00717073" w:rsidRDefault="000720B5" w:rsidP="000720B5">
      <w:pPr>
        <w:autoSpaceDE w:val="0"/>
        <w:autoSpaceDN w:val="0"/>
        <w:adjustRightInd w:val="0"/>
        <w:jc w:val="center"/>
        <w:rPr>
          <w:bCs/>
          <w:i/>
          <w:sz w:val="26"/>
          <w:szCs w:val="26"/>
        </w:rPr>
      </w:pPr>
      <w:r w:rsidRPr="00717073">
        <w:rPr>
          <w:bCs/>
          <w:i/>
          <w:sz w:val="26"/>
          <w:szCs w:val="26"/>
        </w:rPr>
        <w:t>иного программного обеспечения</w:t>
      </w:r>
    </w:p>
    <w:p w:rsidR="000720B5" w:rsidRPr="00717073" w:rsidRDefault="002E16D9" w:rsidP="002E16D9">
      <w:pPr>
        <w:tabs>
          <w:tab w:val="left" w:pos="5969"/>
        </w:tabs>
        <w:autoSpaceDE w:val="0"/>
        <w:autoSpaceDN w:val="0"/>
        <w:adjustRightInd w:val="0"/>
        <w:jc w:val="center"/>
        <w:rPr>
          <w:i/>
          <w:szCs w:val="26"/>
        </w:rPr>
      </w:pPr>
      <w:r w:rsidRPr="00717073">
        <w:rPr>
          <w:i/>
          <w:szCs w:val="26"/>
        </w:rPr>
        <w:t xml:space="preserve">                                                                                                                           </w:t>
      </w:r>
      <w:r w:rsidR="000720B5" w:rsidRPr="00717073">
        <w:rPr>
          <w:i/>
          <w:szCs w:val="26"/>
        </w:rPr>
        <w:t xml:space="preserve">Таблица № </w:t>
      </w:r>
      <w:r w:rsidR="00717073">
        <w:rPr>
          <w:i/>
          <w:szCs w:val="26"/>
        </w:rPr>
        <w:t>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4270"/>
        <w:gridCol w:w="1999"/>
        <w:gridCol w:w="2658"/>
      </w:tblGrid>
      <w:tr w:rsidR="000720B5" w:rsidRPr="00717073" w:rsidTr="001E04CF">
        <w:tc>
          <w:tcPr>
            <w:tcW w:w="675" w:type="dxa"/>
            <w:shd w:val="clear" w:color="auto" w:fill="auto"/>
          </w:tcPr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№</w:t>
            </w:r>
          </w:p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717073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717073">
              <w:rPr>
                <w:sz w:val="26"/>
                <w:szCs w:val="26"/>
              </w:rPr>
              <w:t>/</w:t>
            </w:r>
            <w:proofErr w:type="spellStart"/>
            <w:r w:rsidRPr="00717073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270" w:type="dxa"/>
            <w:shd w:val="clear" w:color="auto" w:fill="auto"/>
          </w:tcPr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1999" w:type="dxa"/>
            <w:shd w:val="clear" w:color="auto" w:fill="auto"/>
          </w:tcPr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 xml:space="preserve">Цена </w:t>
            </w:r>
          </w:p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 xml:space="preserve">сопровождения </w:t>
            </w:r>
          </w:p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 xml:space="preserve">g-го </w:t>
            </w:r>
            <w:proofErr w:type="spellStart"/>
            <w:proofErr w:type="gramStart"/>
            <w:r w:rsidRPr="00717073">
              <w:rPr>
                <w:sz w:val="26"/>
                <w:szCs w:val="26"/>
              </w:rPr>
              <w:t>програм-много</w:t>
            </w:r>
            <w:proofErr w:type="spellEnd"/>
            <w:proofErr w:type="gramEnd"/>
            <w:r w:rsidRPr="00717073">
              <w:rPr>
                <w:sz w:val="26"/>
                <w:szCs w:val="26"/>
              </w:rPr>
              <w:t xml:space="preserve"> </w:t>
            </w:r>
          </w:p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 xml:space="preserve">обеспечения, </w:t>
            </w:r>
          </w:p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за исключен</w:t>
            </w:r>
            <w:r w:rsidRPr="00717073">
              <w:rPr>
                <w:sz w:val="26"/>
                <w:szCs w:val="26"/>
              </w:rPr>
              <w:t>и</w:t>
            </w:r>
            <w:r w:rsidRPr="00717073">
              <w:rPr>
                <w:sz w:val="26"/>
                <w:szCs w:val="26"/>
              </w:rPr>
              <w:t xml:space="preserve">ем </w:t>
            </w:r>
            <w:proofErr w:type="gramStart"/>
            <w:r w:rsidRPr="00717073">
              <w:rPr>
                <w:sz w:val="26"/>
                <w:szCs w:val="26"/>
              </w:rPr>
              <w:t>справочно-правовых</w:t>
            </w:r>
            <w:proofErr w:type="gramEnd"/>
            <w:r w:rsidRPr="00717073">
              <w:rPr>
                <w:sz w:val="26"/>
                <w:szCs w:val="26"/>
              </w:rPr>
              <w:t xml:space="preserve"> </w:t>
            </w:r>
          </w:p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систем,</w:t>
            </w:r>
          </w:p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руб.</w:t>
            </w:r>
          </w:p>
        </w:tc>
        <w:tc>
          <w:tcPr>
            <w:tcW w:w="2658" w:type="dxa"/>
            <w:shd w:val="clear" w:color="auto" w:fill="auto"/>
          </w:tcPr>
          <w:p w:rsidR="0035235A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 xml:space="preserve">Цена </w:t>
            </w:r>
            <w:proofErr w:type="gramStart"/>
            <w:r w:rsidRPr="00717073">
              <w:rPr>
                <w:sz w:val="26"/>
                <w:szCs w:val="26"/>
              </w:rPr>
              <w:t>простых</w:t>
            </w:r>
            <w:proofErr w:type="gramEnd"/>
          </w:p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 xml:space="preserve"> (неисключительных) </w:t>
            </w:r>
          </w:p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 xml:space="preserve">лицензий </w:t>
            </w:r>
          </w:p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 xml:space="preserve">на использование </w:t>
            </w:r>
          </w:p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программного обе</w:t>
            </w:r>
            <w:r w:rsidRPr="00717073">
              <w:rPr>
                <w:sz w:val="26"/>
                <w:szCs w:val="26"/>
              </w:rPr>
              <w:t>с</w:t>
            </w:r>
            <w:r w:rsidRPr="00717073">
              <w:rPr>
                <w:sz w:val="26"/>
                <w:szCs w:val="26"/>
              </w:rPr>
              <w:t>печения на j-е пр</w:t>
            </w:r>
            <w:r w:rsidRPr="00717073">
              <w:rPr>
                <w:sz w:val="26"/>
                <w:szCs w:val="26"/>
              </w:rPr>
              <w:t>о</w:t>
            </w:r>
            <w:r w:rsidRPr="00717073">
              <w:rPr>
                <w:sz w:val="26"/>
                <w:szCs w:val="26"/>
              </w:rPr>
              <w:t>граммное обеспеч</w:t>
            </w:r>
            <w:r w:rsidRPr="00717073">
              <w:rPr>
                <w:sz w:val="26"/>
                <w:szCs w:val="26"/>
              </w:rPr>
              <w:t>е</w:t>
            </w:r>
            <w:r w:rsidRPr="00717073">
              <w:rPr>
                <w:sz w:val="26"/>
                <w:szCs w:val="26"/>
              </w:rPr>
              <w:t xml:space="preserve">ние, </w:t>
            </w:r>
          </w:p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 xml:space="preserve">за исключением </w:t>
            </w:r>
          </w:p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справочно-правовых систем</w:t>
            </w:r>
            <w:r w:rsidR="00F055BB">
              <w:rPr>
                <w:sz w:val="26"/>
                <w:szCs w:val="26"/>
              </w:rPr>
              <w:t xml:space="preserve"> в год</w:t>
            </w:r>
            <w:r w:rsidRPr="00717073">
              <w:rPr>
                <w:sz w:val="26"/>
                <w:szCs w:val="26"/>
              </w:rPr>
              <w:t>, руб.</w:t>
            </w:r>
          </w:p>
        </w:tc>
      </w:tr>
      <w:tr w:rsidR="000720B5" w:rsidRPr="00717073" w:rsidTr="001E04CF">
        <w:tc>
          <w:tcPr>
            <w:tcW w:w="675" w:type="dxa"/>
            <w:shd w:val="clear" w:color="auto" w:fill="auto"/>
          </w:tcPr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1</w:t>
            </w:r>
          </w:p>
        </w:tc>
        <w:tc>
          <w:tcPr>
            <w:tcW w:w="4270" w:type="dxa"/>
            <w:shd w:val="clear" w:color="auto" w:fill="auto"/>
          </w:tcPr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2</w:t>
            </w:r>
          </w:p>
        </w:tc>
        <w:tc>
          <w:tcPr>
            <w:tcW w:w="1999" w:type="dxa"/>
            <w:shd w:val="clear" w:color="auto" w:fill="auto"/>
          </w:tcPr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3</w:t>
            </w:r>
          </w:p>
        </w:tc>
        <w:tc>
          <w:tcPr>
            <w:tcW w:w="2658" w:type="dxa"/>
            <w:shd w:val="clear" w:color="auto" w:fill="auto"/>
          </w:tcPr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4</w:t>
            </w:r>
          </w:p>
        </w:tc>
      </w:tr>
      <w:tr w:rsidR="000720B5" w:rsidRPr="00717073" w:rsidTr="001E04CF">
        <w:tc>
          <w:tcPr>
            <w:tcW w:w="675" w:type="dxa"/>
            <w:shd w:val="clear" w:color="auto" w:fill="auto"/>
          </w:tcPr>
          <w:p w:rsidR="000720B5" w:rsidRPr="00717073" w:rsidRDefault="00BE1B62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1</w:t>
            </w:r>
          </w:p>
        </w:tc>
        <w:tc>
          <w:tcPr>
            <w:tcW w:w="4270" w:type="dxa"/>
            <w:shd w:val="clear" w:color="auto" w:fill="auto"/>
            <w:vAlign w:val="center"/>
          </w:tcPr>
          <w:p w:rsidR="000720B5" w:rsidRPr="00717073" w:rsidRDefault="000720B5" w:rsidP="00EC235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Программный комплекс «</w:t>
            </w:r>
            <w:proofErr w:type="spellStart"/>
            <w:r w:rsidRPr="00717073">
              <w:rPr>
                <w:sz w:val="26"/>
                <w:szCs w:val="26"/>
              </w:rPr>
              <w:t>Сбис</w:t>
            </w:r>
            <w:proofErr w:type="spellEnd"/>
            <w:r w:rsidRPr="00717073">
              <w:rPr>
                <w:sz w:val="26"/>
                <w:szCs w:val="26"/>
              </w:rPr>
              <w:t xml:space="preserve"> +»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 w:rsidR="000720B5" w:rsidRPr="00717073" w:rsidRDefault="000720B5" w:rsidP="00463D7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 xml:space="preserve">не более </w:t>
            </w:r>
            <w:r w:rsidR="00463D7D" w:rsidRPr="00717073">
              <w:rPr>
                <w:sz w:val="26"/>
                <w:szCs w:val="26"/>
              </w:rPr>
              <w:t>5</w:t>
            </w:r>
            <w:r w:rsidR="007B1CB4" w:rsidRPr="00717073">
              <w:rPr>
                <w:sz w:val="26"/>
                <w:szCs w:val="26"/>
              </w:rPr>
              <w:t>0</w:t>
            </w:r>
            <w:r w:rsidRPr="00717073">
              <w:rPr>
                <w:sz w:val="26"/>
                <w:szCs w:val="26"/>
              </w:rPr>
              <w:t>00,00</w:t>
            </w:r>
          </w:p>
        </w:tc>
      </w:tr>
      <w:tr w:rsidR="000611F5" w:rsidRPr="00717073" w:rsidTr="001E04CF">
        <w:tc>
          <w:tcPr>
            <w:tcW w:w="675" w:type="dxa"/>
            <w:shd w:val="clear" w:color="auto" w:fill="auto"/>
          </w:tcPr>
          <w:p w:rsidR="000611F5" w:rsidRPr="00717073" w:rsidRDefault="00463D7D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2</w:t>
            </w:r>
          </w:p>
        </w:tc>
        <w:tc>
          <w:tcPr>
            <w:tcW w:w="4270" w:type="dxa"/>
            <w:shd w:val="clear" w:color="auto" w:fill="auto"/>
            <w:vAlign w:val="center"/>
          </w:tcPr>
          <w:p w:rsidR="000611F5" w:rsidRPr="00717073" w:rsidRDefault="000611F5" w:rsidP="00555E0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 xml:space="preserve">Программное обеспечение </w:t>
            </w:r>
            <w:r w:rsidRPr="00717073">
              <w:rPr>
                <w:sz w:val="26"/>
                <w:szCs w:val="26"/>
                <w:shd w:val="clear" w:color="auto" w:fill="FFFFFF"/>
              </w:rPr>
              <w:t>для р</w:t>
            </w:r>
            <w:r w:rsidRPr="00717073">
              <w:rPr>
                <w:sz w:val="26"/>
                <w:szCs w:val="26"/>
                <w:shd w:val="clear" w:color="auto" w:fill="FFFFFF"/>
              </w:rPr>
              <w:t>а</w:t>
            </w:r>
            <w:r w:rsidRPr="00717073">
              <w:rPr>
                <w:sz w:val="26"/>
                <w:szCs w:val="26"/>
                <w:shd w:val="clear" w:color="auto" w:fill="FFFFFF"/>
              </w:rPr>
              <w:t xml:space="preserve">боты с различными типами </w:t>
            </w:r>
            <w:hyperlink r:id="rId17" w:tooltip="Документ" w:history="1">
              <w:r w:rsidRPr="00717073">
                <w:rPr>
                  <w:rStyle w:val="ad"/>
                  <w:color w:val="auto"/>
                  <w:sz w:val="26"/>
                  <w:szCs w:val="26"/>
                  <w:u w:val="none"/>
                  <w:shd w:val="clear" w:color="auto" w:fill="FFFFFF"/>
                </w:rPr>
                <w:t>док</w:t>
              </w:r>
              <w:r w:rsidRPr="00717073">
                <w:rPr>
                  <w:rStyle w:val="ad"/>
                  <w:color w:val="auto"/>
                  <w:sz w:val="26"/>
                  <w:szCs w:val="26"/>
                  <w:u w:val="none"/>
                  <w:shd w:val="clear" w:color="auto" w:fill="FFFFFF"/>
                </w:rPr>
                <w:t>у</w:t>
              </w:r>
              <w:r w:rsidRPr="00717073">
                <w:rPr>
                  <w:rStyle w:val="ad"/>
                  <w:color w:val="auto"/>
                  <w:sz w:val="26"/>
                  <w:szCs w:val="26"/>
                  <w:u w:val="none"/>
                  <w:shd w:val="clear" w:color="auto" w:fill="FFFFFF"/>
                </w:rPr>
                <w:lastRenderedPageBreak/>
                <w:t>ментов</w:t>
              </w:r>
            </w:hyperlink>
            <w:r w:rsidRPr="00717073">
              <w:rPr>
                <w:sz w:val="26"/>
                <w:szCs w:val="26"/>
                <w:shd w:val="clear" w:color="auto" w:fill="FFFFFF"/>
              </w:rPr>
              <w:t xml:space="preserve">: </w:t>
            </w:r>
            <w:hyperlink r:id="rId18" w:tooltip="Текст" w:history="1">
              <w:r w:rsidRPr="00717073">
                <w:rPr>
                  <w:rStyle w:val="ad"/>
                  <w:color w:val="auto"/>
                  <w:sz w:val="26"/>
                  <w:szCs w:val="26"/>
                  <w:u w:val="none"/>
                  <w:shd w:val="clear" w:color="auto" w:fill="FFFFFF"/>
                </w:rPr>
                <w:t>текстами</w:t>
              </w:r>
            </w:hyperlink>
            <w:r w:rsidRPr="00717073">
              <w:rPr>
                <w:sz w:val="26"/>
                <w:szCs w:val="26"/>
                <w:shd w:val="clear" w:color="auto" w:fill="FFFFFF"/>
              </w:rPr>
              <w:t xml:space="preserve">, </w:t>
            </w:r>
            <w:hyperlink r:id="rId19" w:tooltip="Электронная таблица" w:history="1">
              <w:r w:rsidRPr="00717073">
                <w:rPr>
                  <w:rStyle w:val="ad"/>
                  <w:color w:val="auto"/>
                  <w:sz w:val="26"/>
                  <w:szCs w:val="26"/>
                  <w:u w:val="none"/>
                  <w:shd w:val="clear" w:color="auto" w:fill="FFFFFF"/>
                </w:rPr>
                <w:t>электронными таблицами</w:t>
              </w:r>
            </w:hyperlink>
            <w:r w:rsidRPr="00717073">
              <w:rPr>
                <w:sz w:val="26"/>
                <w:szCs w:val="26"/>
                <w:shd w:val="clear" w:color="auto" w:fill="FFFFFF"/>
              </w:rPr>
              <w:t xml:space="preserve">, </w:t>
            </w:r>
            <w:hyperlink r:id="rId20" w:tooltip="База данных" w:history="1">
              <w:r w:rsidRPr="00717073">
                <w:rPr>
                  <w:rStyle w:val="ad"/>
                  <w:color w:val="auto"/>
                  <w:sz w:val="26"/>
                  <w:szCs w:val="26"/>
                  <w:u w:val="none"/>
                  <w:shd w:val="clear" w:color="auto" w:fill="FFFFFF"/>
                </w:rPr>
                <w:t>базами данных</w:t>
              </w:r>
            </w:hyperlink>
            <w:r w:rsidRPr="00717073">
              <w:rPr>
                <w:sz w:val="26"/>
                <w:szCs w:val="26"/>
              </w:rPr>
              <w:t xml:space="preserve"> </w:t>
            </w:r>
            <w:r w:rsidRPr="00717073">
              <w:rPr>
                <w:sz w:val="26"/>
                <w:szCs w:val="26"/>
                <w:shd w:val="clear" w:color="auto" w:fill="FFFFFF"/>
              </w:rPr>
              <w:t>и др.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0611F5" w:rsidRPr="00717073" w:rsidRDefault="000611F5" w:rsidP="00555E0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 w:rsidR="000611F5" w:rsidRPr="00717073" w:rsidRDefault="00F6337C" w:rsidP="00F6337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не более 30000,00</w:t>
            </w:r>
          </w:p>
        </w:tc>
      </w:tr>
      <w:tr w:rsidR="000611F5" w:rsidRPr="00717073" w:rsidTr="001E04CF">
        <w:tc>
          <w:tcPr>
            <w:tcW w:w="675" w:type="dxa"/>
            <w:shd w:val="clear" w:color="auto" w:fill="auto"/>
          </w:tcPr>
          <w:p w:rsidR="000611F5" w:rsidRPr="00717073" w:rsidRDefault="00463D7D" w:rsidP="00BE1B6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lastRenderedPageBreak/>
              <w:t>3</w:t>
            </w:r>
          </w:p>
        </w:tc>
        <w:tc>
          <w:tcPr>
            <w:tcW w:w="4270" w:type="dxa"/>
            <w:shd w:val="clear" w:color="auto" w:fill="auto"/>
          </w:tcPr>
          <w:p w:rsidR="000611F5" w:rsidRPr="00717073" w:rsidRDefault="000611F5" w:rsidP="00555E0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Обеспечение технической по</w:t>
            </w:r>
            <w:r w:rsidRPr="00717073">
              <w:rPr>
                <w:sz w:val="26"/>
                <w:szCs w:val="26"/>
              </w:rPr>
              <w:t>д</w:t>
            </w:r>
            <w:r w:rsidRPr="00717073">
              <w:rPr>
                <w:sz w:val="26"/>
                <w:szCs w:val="26"/>
              </w:rPr>
              <w:t>держки сре</w:t>
            </w:r>
            <w:proofErr w:type="gramStart"/>
            <w:r w:rsidRPr="00717073">
              <w:rPr>
                <w:sz w:val="26"/>
                <w:szCs w:val="26"/>
              </w:rPr>
              <w:t>дств кр</w:t>
            </w:r>
            <w:proofErr w:type="gramEnd"/>
            <w:r w:rsidRPr="00717073">
              <w:rPr>
                <w:sz w:val="26"/>
                <w:szCs w:val="26"/>
              </w:rPr>
              <w:t xml:space="preserve">иптографической защиты информации </w:t>
            </w:r>
            <w:proofErr w:type="spellStart"/>
            <w:r w:rsidRPr="00717073">
              <w:rPr>
                <w:sz w:val="26"/>
                <w:szCs w:val="26"/>
                <w:lang w:val="en-US"/>
              </w:rPr>
              <w:t>VipNet</w:t>
            </w:r>
            <w:proofErr w:type="spellEnd"/>
            <w:r w:rsidRPr="00717073">
              <w:rPr>
                <w:sz w:val="26"/>
                <w:szCs w:val="26"/>
              </w:rPr>
              <w:t xml:space="preserve"> </w:t>
            </w:r>
            <w:r w:rsidRPr="00717073">
              <w:rPr>
                <w:sz w:val="26"/>
                <w:szCs w:val="26"/>
                <w:lang w:val="en-US"/>
              </w:rPr>
              <w:t>Client</w:t>
            </w:r>
            <w:r w:rsidRPr="00717073">
              <w:rPr>
                <w:sz w:val="26"/>
                <w:szCs w:val="26"/>
              </w:rPr>
              <w:t xml:space="preserve"> 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0611F5" w:rsidRPr="00717073" w:rsidRDefault="000611F5" w:rsidP="00555E0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 w:rsidR="000611F5" w:rsidRPr="00717073" w:rsidRDefault="000611F5" w:rsidP="00463D7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 xml:space="preserve">не более </w:t>
            </w:r>
            <w:r w:rsidR="00463D7D" w:rsidRPr="00717073">
              <w:rPr>
                <w:sz w:val="26"/>
                <w:szCs w:val="26"/>
              </w:rPr>
              <w:t>10</w:t>
            </w:r>
            <w:r w:rsidRPr="00717073">
              <w:rPr>
                <w:sz w:val="26"/>
                <w:szCs w:val="26"/>
                <w:lang w:val="en-US"/>
              </w:rPr>
              <w:t>000</w:t>
            </w:r>
            <w:r w:rsidRPr="00717073">
              <w:rPr>
                <w:sz w:val="26"/>
                <w:szCs w:val="26"/>
              </w:rPr>
              <w:t>,00</w:t>
            </w:r>
          </w:p>
        </w:tc>
      </w:tr>
      <w:tr w:rsidR="00463D7D" w:rsidRPr="00717073" w:rsidTr="001E04CF">
        <w:tc>
          <w:tcPr>
            <w:tcW w:w="675" w:type="dxa"/>
            <w:shd w:val="clear" w:color="auto" w:fill="auto"/>
          </w:tcPr>
          <w:p w:rsidR="00463D7D" w:rsidRPr="00717073" w:rsidRDefault="00463D7D" w:rsidP="00BE1B6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4</w:t>
            </w:r>
          </w:p>
        </w:tc>
        <w:tc>
          <w:tcPr>
            <w:tcW w:w="4270" w:type="dxa"/>
            <w:shd w:val="clear" w:color="auto" w:fill="auto"/>
          </w:tcPr>
          <w:p w:rsidR="00463D7D" w:rsidRPr="00717073" w:rsidRDefault="00463D7D" w:rsidP="00555E0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Единая централизованная инфо</w:t>
            </w:r>
            <w:r w:rsidRPr="00717073">
              <w:rPr>
                <w:sz w:val="26"/>
                <w:szCs w:val="26"/>
              </w:rPr>
              <w:t>р</w:t>
            </w:r>
            <w:r w:rsidRPr="00717073">
              <w:rPr>
                <w:sz w:val="26"/>
                <w:szCs w:val="26"/>
              </w:rPr>
              <w:t>мационная система бюджетного (бухгалтерского) учета и отчетн</w:t>
            </w:r>
            <w:r w:rsidRPr="00717073">
              <w:rPr>
                <w:sz w:val="26"/>
                <w:szCs w:val="26"/>
              </w:rPr>
              <w:t>о</w:t>
            </w:r>
            <w:r w:rsidRPr="00717073">
              <w:rPr>
                <w:sz w:val="26"/>
                <w:szCs w:val="26"/>
              </w:rPr>
              <w:t>сти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463D7D" w:rsidRPr="00717073" w:rsidRDefault="00463D7D" w:rsidP="00555E0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658" w:type="dxa"/>
            <w:shd w:val="clear" w:color="auto" w:fill="auto"/>
            <w:vAlign w:val="center"/>
          </w:tcPr>
          <w:p w:rsidR="00463D7D" w:rsidRPr="00717073" w:rsidRDefault="00463D7D" w:rsidP="00463D7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не более 2500,00</w:t>
            </w:r>
          </w:p>
        </w:tc>
      </w:tr>
      <w:tr w:rsidR="00692D1E" w:rsidRPr="00717073" w:rsidTr="001E04CF">
        <w:tc>
          <w:tcPr>
            <w:tcW w:w="675" w:type="dxa"/>
            <w:shd w:val="clear" w:color="auto" w:fill="auto"/>
          </w:tcPr>
          <w:p w:rsidR="00692D1E" w:rsidRPr="00717073" w:rsidRDefault="00692D1E" w:rsidP="00BE1B6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5.</w:t>
            </w:r>
          </w:p>
        </w:tc>
        <w:tc>
          <w:tcPr>
            <w:tcW w:w="4270" w:type="dxa"/>
            <w:shd w:val="clear" w:color="auto" w:fill="auto"/>
          </w:tcPr>
          <w:p w:rsidR="00692D1E" w:rsidRPr="00717073" w:rsidRDefault="00F6337C" w:rsidP="00555E0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Спутниковая система мониторинга транспорта для перевозки детей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692D1E" w:rsidRPr="00717073" w:rsidRDefault="00692D1E" w:rsidP="00F6337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 xml:space="preserve">не более </w:t>
            </w:r>
            <w:r w:rsidR="00F6337C" w:rsidRPr="00717073">
              <w:rPr>
                <w:sz w:val="26"/>
                <w:szCs w:val="26"/>
              </w:rPr>
              <w:t>5</w:t>
            </w:r>
            <w:r w:rsidRPr="00717073">
              <w:rPr>
                <w:sz w:val="26"/>
                <w:szCs w:val="26"/>
              </w:rPr>
              <w:t>0000,00</w:t>
            </w:r>
          </w:p>
        </w:tc>
        <w:tc>
          <w:tcPr>
            <w:tcW w:w="2658" w:type="dxa"/>
            <w:shd w:val="clear" w:color="auto" w:fill="auto"/>
            <w:vAlign w:val="center"/>
          </w:tcPr>
          <w:p w:rsidR="00692D1E" w:rsidRPr="00717073" w:rsidRDefault="00692D1E" w:rsidP="00463D7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67451C" w:rsidRPr="00717073" w:rsidTr="001E04CF">
        <w:tc>
          <w:tcPr>
            <w:tcW w:w="675" w:type="dxa"/>
            <w:shd w:val="clear" w:color="auto" w:fill="auto"/>
          </w:tcPr>
          <w:p w:rsidR="0067451C" w:rsidRPr="00717073" w:rsidRDefault="00804207" w:rsidP="00BE1B62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4270" w:type="dxa"/>
            <w:shd w:val="clear" w:color="auto" w:fill="auto"/>
          </w:tcPr>
          <w:p w:rsidR="0067451C" w:rsidRPr="00717073" w:rsidRDefault="0067451C" w:rsidP="00555E0D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spellStart"/>
            <w:r w:rsidRPr="00717073">
              <w:rPr>
                <w:sz w:val="26"/>
                <w:szCs w:val="26"/>
              </w:rPr>
              <w:t>Хостинг</w:t>
            </w:r>
            <w:proofErr w:type="spellEnd"/>
            <w:r w:rsidR="00804207">
              <w:rPr>
                <w:sz w:val="26"/>
                <w:szCs w:val="26"/>
              </w:rPr>
              <w:t xml:space="preserve"> для образовательных орг</w:t>
            </w:r>
            <w:r w:rsidR="00804207">
              <w:rPr>
                <w:sz w:val="26"/>
                <w:szCs w:val="26"/>
              </w:rPr>
              <w:t>а</w:t>
            </w:r>
            <w:r w:rsidR="00804207">
              <w:rPr>
                <w:sz w:val="26"/>
                <w:szCs w:val="26"/>
              </w:rPr>
              <w:t>низаций</w:t>
            </w:r>
          </w:p>
        </w:tc>
        <w:tc>
          <w:tcPr>
            <w:tcW w:w="1999" w:type="dxa"/>
            <w:shd w:val="clear" w:color="auto" w:fill="auto"/>
            <w:vAlign w:val="center"/>
          </w:tcPr>
          <w:p w:rsidR="0067451C" w:rsidRPr="00717073" w:rsidRDefault="0067451C" w:rsidP="00F6337C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не более 28000,00</w:t>
            </w:r>
          </w:p>
        </w:tc>
        <w:tc>
          <w:tcPr>
            <w:tcW w:w="2658" w:type="dxa"/>
            <w:shd w:val="clear" w:color="auto" w:fill="auto"/>
            <w:vAlign w:val="center"/>
          </w:tcPr>
          <w:p w:rsidR="0067451C" w:rsidRPr="00717073" w:rsidRDefault="0067451C" w:rsidP="00463D7D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</w:tbl>
    <w:p w:rsidR="000720B5" w:rsidRPr="00717073" w:rsidRDefault="000720B5" w:rsidP="0021275E">
      <w:pPr>
        <w:tabs>
          <w:tab w:val="left" w:pos="5969"/>
        </w:tabs>
        <w:autoSpaceDE w:val="0"/>
        <w:autoSpaceDN w:val="0"/>
        <w:adjustRightInd w:val="0"/>
        <w:rPr>
          <w:i/>
          <w:sz w:val="26"/>
          <w:szCs w:val="26"/>
        </w:rPr>
      </w:pPr>
    </w:p>
    <w:p w:rsidR="00F055BB" w:rsidRDefault="00F055BB" w:rsidP="00F055B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3.2</w:t>
      </w:r>
      <w:r w:rsidRPr="00A74627">
        <w:rPr>
          <w:sz w:val="26"/>
          <w:szCs w:val="26"/>
        </w:rPr>
        <w:t xml:space="preserve">. </w:t>
      </w:r>
      <w:r>
        <w:rPr>
          <w:sz w:val="26"/>
          <w:szCs w:val="26"/>
        </w:rPr>
        <w:t>Затраты на оплату услуг, связанных с обеспечением безопасности информ</w:t>
      </w:r>
      <w:r>
        <w:rPr>
          <w:sz w:val="26"/>
          <w:szCs w:val="26"/>
        </w:rPr>
        <w:t>а</w:t>
      </w:r>
      <w:r>
        <w:rPr>
          <w:sz w:val="26"/>
          <w:szCs w:val="26"/>
        </w:rPr>
        <w:t>ции (</w:t>
      </w:r>
      <w:proofErr w:type="spellStart"/>
      <w:r>
        <w:rPr>
          <w:sz w:val="26"/>
          <w:szCs w:val="26"/>
        </w:rPr>
        <w:t>З</w:t>
      </w:r>
      <w:r>
        <w:rPr>
          <w:sz w:val="26"/>
          <w:szCs w:val="26"/>
          <w:vertAlign w:val="subscript"/>
        </w:rPr>
        <w:t>оби</w:t>
      </w:r>
      <w:proofErr w:type="spellEnd"/>
      <w:r>
        <w:rPr>
          <w:sz w:val="26"/>
          <w:szCs w:val="26"/>
        </w:rPr>
        <w:t>), определяются по формуле:</w:t>
      </w:r>
    </w:p>
    <w:p w:rsidR="00F055BB" w:rsidRDefault="00F055BB" w:rsidP="00F055BB">
      <w:pPr>
        <w:autoSpaceDE w:val="0"/>
        <w:autoSpaceDN w:val="0"/>
        <w:adjustRightInd w:val="0"/>
        <w:jc w:val="center"/>
        <w:rPr>
          <w:sz w:val="26"/>
          <w:szCs w:val="26"/>
        </w:rPr>
      </w:pPr>
      <w:proofErr w:type="spellStart"/>
      <w:r>
        <w:rPr>
          <w:sz w:val="26"/>
          <w:szCs w:val="26"/>
        </w:rPr>
        <w:t>З</w:t>
      </w:r>
      <w:r>
        <w:rPr>
          <w:sz w:val="26"/>
          <w:szCs w:val="26"/>
          <w:vertAlign w:val="subscript"/>
        </w:rPr>
        <w:t>оби</w:t>
      </w:r>
      <w:proofErr w:type="spellEnd"/>
      <w:r>
        <w:rPr>
          <w:sz w:val="26"/>
          <w:szCs w:val="26"/>
        </w:rPr>
        <w:t xml:space="preserve"> = </w:t>
      </w:r>
      <w:proofErr w:type="spellStart"/>
      <w:r>
        <w:rPr>
          <w:sz w:val="26"/>
          <w:szCs w:val="26"/>
        </w:rPr>
        <w:t>З</w:t>
      </w:r>
      <w:r>
        <w:rPr>
          <w:sz w:val="26"/>
          <w:szCs w:val="26"/>
          <w:vertAlign w:val="subscript"/>
        </w:rPr>
        <w:t>ат</w:t>
      </w:r>
      <w:proofErr w:type="spellEnd"/>
      <w:r>
        <w:rPr>
          <w:sz w:val="26"/>
          <w:szCs w:val="26"/>
        </w:rPr>
        <w:t xml:space="preserve"> + </w:t>
      </w:r>
      <w:proofErr w:type="spellStart"/>
      <w:r>
        <w:rPr>
          <w:sz w:val="26"/>
          <w:szCs w:val="26"/>
        </w:rPr>
        <w:t>З</w:t>
      </w:r>
      <w:r>
        <w:rPr>
          <w:sz w:val="26"/>
          <w:szCs w:val="26"/>
          <w:vertAlign w:val="subscript"/>
        </w:rPr>
        <w:t>нп</w:t>
      </w:r>
      <w:proofErr w:type="spellEnd"/>
      <w:r>
        <w:rPr>
          <w:sz w:val="26"/>
          <w:szCs w:val="26"/>
        </w:rPr>
        <w:t>,</w:t>
      </w:r>
    </w:p>
    <w:p w:rsidR="00F055BB" w:rsidRDefault="00F055BB" w:rsidP="00F055B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где:</w:t>
      </w:r>
    </w:p>
    <w:p w:rsidR="00F055BB" w:rsidRPr="00A74627" w:rsidRDefault="00F055BB" w:rsidP="00F055B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A74627">
        <w:rPr>
          <w:sz w:val="26"/>
          <w:szCs w:val="26"/>
        </w:rPr>
        <w:t>З</w:t>
      </w:r>
      <w:r w:rsidRPr="00A74627">
        <w:rPr>
          <w:sz w:val="26"/>
          <w:szCs w:val="26"/>
          <w:vertAlign w:val="subscript"/>
        </w:rPr>
        <w:t>ат</w:t>
      </w:r>
      <w:proofErr w:type="spellEnd"/>
      <w:r w:rsidRPr="00A74627">
        <w:rPr>
          <w:sz w:val="26"/>
          <w:szCs w:val="26"/>
        </w:rPr>
        <w:t xml:space="preserve"> - затраты на проведение аттестационных, проверочных и контрольных м</w:t>
      </w:r>
      <w:r w:rsidRPr="00A74627">
        <w:rPr>
          <w:sz w:val="26"/>
          <w:szCs w:val="26"/>
        </w:rPr>
        <w:t>е</w:t>
      </w:r>
      <w:r w:rsidRPr="00A74627">
        <w:rPr>
          <w:sz w:val="26"/>
          <w:szCs w:val="26"/>
        </w:rPr>
        <w:t>роприятий;</w:t>
      </w:r>
    </w:p>
    <w:p w:rsidR="00F055BB" w:rsidRDefault="00F055BB" w:rsidP="00F055B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A74627">
        <w:rPr>
          <w:sz w:val="26"/>
          <w:szCs w:val="26"/>
        </w:rPr>
        <w:t>З</w:t>
      </w:r>
      <w:r w:rsidRPr="00A74627">
        <w:rPr>
          <w:sz w:val="26"/>
          <w:szCs w:val="26"/>
          <w:vertAlign w:val="subscript"/>
        </w:rPr>
        <w:t>нп</w:t>
      </w:r>
      <w:proofErr w:type="spellEnd"/>
      <w:r w:rsidRPr="00A74627">
        <w:rPr>
          <w:sz w:val="26"/>
          <w:szCs w:val="26"/>
        </w:rPr>
        <w:t xml:space="preserve"> - затраты на приобретение простых (неисключительных) лицензий на и</w:t>
      </w:r>
      <w:r w:rsidRPr="00A74627">
        <w:rPr>
          <w:sz w:val="26"/>
          <w:szCs w:val="26"/>
        </w:rPr>
        <w:t>с</w:t>
      </w:r>
      <w:r w:rsidRPr="00A74627">
        <w:rPr>
          <w:sz w:val="26"/>
          <w:szCs w:val="26"/>
        </w:rPr>
        <w:t>пользование программного обеспечения по защите информации.</w:t>
      </w:r>
    </w:p>
    <w:p w:rsidR="00F055BB" w:rsidRDefault="00F055BB" w:rsidP="00F055B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F055BB" w:rsidRDefault="00804207" w:rsidP="00F055BB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3.2.1</w:t>
      </w:r>
      <w:r w:rsidR="00F055BB" w:rsidRPr="00A74627">
        <w:rPr>
          <w:sz w:val="26"/>
          <w:szCs w:val="26"/>
        </w:rPr>
        <w:t xml:space="preserve">. </w:t>
      </w:r>
      <w:r w:rsidR="00F055BB">
        <w:rPr>
          <w:sz w:val="26"/>
          <w:szCs w:val="26"/>
        </w:rPr>
        <w:t>Затраты на проведение аттестационных, проверочных и контрольных м</w:t>
      </w:r>
      <w:r w:rsidR="00F055BB">
        <w:rPr>
          <w:sz w:val="26"/>
          <w:szCs w:val="26"/>
        </w:rPr>
        <w:t>е</w:t>
      </w:r>
      <w:r w:rsidR="00F055BB">
        <w:rPr>
          <w:sz w:val="26"/>
          <w:szCs w:val="26"/>
        </w:rPr>
        <w:t>роприятий (</w:t>
      </w:r>
      <w:proofErr w:type="spellStart"/>
      <w:r w:rsidR="00F055BB">
        <w:rPr>
          <w:sz w:val="26"/>
          <w:szCs w:val="26"/>
        </w:rPr>
        <w:t>З</w:t>
      </w:r>
      <w:r w:rsidR="00F055BB">
        <w:rPr>
          <w:sz w:val="26"/>
          <w:szCs w:val="26"/>
          <w:vertAlign w:val="subscript"/>
        </w:rPr>
        <w:t>ат</w:t>
      </w:r>
      <w:proofErr w:type="spellEnd"/>
      <w:r w:rsidR="00F055BB">
        <w:rPr>
          <w:sz w:val="26"/>
          <w:szCs w:val="26"/>
        </w:rPr>
        <w:t>) определяются по формуле:</w:t>
      </w:r>
    </w:p>
    <w:p w:rsidR="00F055BB" w:rsidRDefault="00F055BB" w:rsidP="00F055BB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noProof/>
          <w:position w:val="-32"/>
          <w:sz w:val="26"/>
          <w:szCs w:val="26"/>
        </w:rPr>
        <w:drawing>
          <wp:inline distT="0" distB="0" distL="0" distR="0">
            <wp:extent cx="2941320" cy="577850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320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6"/>
          <w:szCs w:val="26"/>
        </w:rPr>
        <w:t>,</w:t>
      </w:r>
    </w:p>
    <w:p w:rsidR="00F055BB" w:rsidRDefault="00F055BB" w:rsidP="00F055B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где:</w:t>
      </w:r>
    </w:p>
    <w:p w:rsidR="00F055BB" w:rsidRPr="00A74627" w:rsidRDefault="00F055BB" w:rsidP="00F055B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A74627">
        <w:rPr>
          <w:sz w:val="26"/>
          <w:szCs w:val="26"/>
        </w:rPr>
        <w:t>Q</w:t>
      </w:r>
      <w:r w:rsidRPr="00A74627">
        <w:rPr>
          <w:sz w:val="26"/>
          <w:szCs w:val="26"/>
          <w:vertAlign w:val="subscript"/>
        </w:rPr>
        <w:t>i</w:t>
      </w:r>
      <w:proofErr w:type="spellEnd"/>
      <w:r w:rsidRPr="00A74627">
        <w:rPr>
          <w:sz w:val="26"/>
          <w:szCs w:val="26"/>
          <w:vertAlign w:val="subscript"/>
        </w:rPr>
        <w:t xml:space="preserve"> об</w:t>
      </w:r>
      <w:r w:rsidRPr="00A74627">
        <w:rPr>
          <w:sz w:val="26"/>
          <w:szCs w:val="26"/>
        </w:rPr>
        <w:t xml:space="preserve"> - количество аттестуемых </w:t>
      </w:r>
      <w:proofErr w:type="spellStart"/>
      <w:r w:rsidRPr="00A74627">
        <w:rPr>
          <w:sz w:val="26"/>
          <w:szCs w:val="26"/>
        </w:rPr>
        <w:t>i-х</w:t>
      </w:r>
      <w:proofErr w:type="spellEnd"/>
      <w:r w:rsidRPr="00A74627">
        <w:rPr>
          <w:sz w:val="26"/>
          <w:szCs w:val="26"/>
        </w:rPr>
        <w:t xml:space="preserve"> объектов (помещений);</w:t>
      </w:r>
    </w:p>
    <w:p w:rsidR="00F055BB" w:rsidRPr="00A74627" w:rsidRDefault="00F055BB" w:rsidP="00F055B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A74627">
        <w:rPr>
          <w:sz w:val="26"/>
          <w:szCs w:val="26"/>
        </w:rPr>
        <w:t>P</w:t>
      </w:r>
      <w:r w:rsidRPr="00A74627">
        <w:rPr>
          <w:sz w:val="26"/>
          <w:szCs w:val="26"/>
          <w:vertAlign w:val="subscript"/>
        </w:rPr>
        <w:t>i</w:t>
      </w:r>
      <w:proofErr w:type="spellEnd"/>
      <w:r w:rsidRPr="00A74627">
        <w:rPr>
          <w:sz w:val="26"/>
          <w:szCs w:val="26"/>
          <w:vertAlign w:val="subscript"/>
        </w:rPr>
        <w:t xml:space="preserve"> </w:t>
      </w:r>
      <w:proofErr w:type="gramStart"/>
      <w:r w:rsidRPr="00A74627">
        <w:rPr>
          <w:sz w:val="26"/>
          <w:szCs w:val="26"/>
          <w:vertAlign w:val="subscript"/>
        </w:rPr>
        <w:t>об</w:t>
      </w:r>
      <w:proofErr w:type="gramEnd"/>
      <w:r w:rsidRPr="00A74627">
        <w:rPr>
          <w:sz w:val="26"/>
          <w:szCs w:val="26"/>
        </w:rPr>
        <w:t xml:space="preserve"> - </w:t>
      </w:r>
      <w:proofErr w:type="gramStart"/>
      <w:r w:rsidRPr="00A74627">
        <w:rPr>
          <w:sz w:val="26"/>
          <w:szCs w:val="26"/>
        </w:rPr>
        <w:t>цена</w:t>
      </w:r>
      <w:proofErr w:type="gramEnd"/>
      <w:r w:rsidRPr="00A74627">
        <w:rPr>
          <w:sz w:val="26"/>
          <w:szCs w:val="26"/>
        </w:rPr>
        <w:t xml:space="preserve"> проведения аттестации 1 i-го объекта (помещения);</w:t>
      </w:r>
    </w:p>
    <w:p w:rsidR="00F055BB" w:rsidRPr="00A74627" w:rsidRDefault="00F055BB" w:rsidP="00F055B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A74627">
        <w:rPr>
          <w:sz w:val="26"/>
          <w:szCs w:val="26"/>
        </w:rPr>
        <w:t>Q</w:t>
      </w:r>
      <w:r w:rsidRPr="00A74627">
        <w:rPr>
          <w:sz w:val="26"/>
          <w:szCs w:val="26"/>
          <w:vertAlign w:val="subscript"/>
        </w:rPr>
        <w:t>j</w:t>
      </w:r>
      <w:proofErr w:type="spellEnd"/>
      <w:r w:rsidRPr="00A74627">
        <w:rPr>
          <w:sz w:val="26"/>
          <w:szCs w:val="26"/>
          <w:vertAlign w:val="subscript"/>
        </w:rPr>
        <w:t xml:space="preserve"> ус</w:t>
      </w:r>
      <w:r w:rsidRPr="00A74627">
        <w:rPr>
          <w:sz w:val="26"/>
          <w:szCs w:val="26"/>
        </w:rPr>
        <w:t xml:space="preserve"> - количество единиц j-го оборудования (устройств), требующих проверки;</w:t>
      </w:r>
    </w:p>
    <w:p w:rsidR="00F055BB" w:rsidRPr="00A74627" w:rsidRDefault="00F055BB" w:rsidP="00F055B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A74627">
        <w:rPr>
          <w:sz w:val="26"/>
          <w:szCs w:val="26"/>
        </w:rPr>
        <w:t>P</w:t>
      </w:r>
      <w:r w:rsidRPr="00A74627">
        <w:rPr>
          <w:sz w:val="26"/>
          <w:szCs w:val="26"/>
          <w:vertAlign w:val="subscript"/>
        </w:rPr>
        <w:t>j</w:t>
      </w:r>
      <w:proofErr w:type="spellEnd"/>
      <w:r w:rsidRPr="00A74627">
        <w:rPr>
          <w:sz w:val="26"/>
          <w:szCs w:val="26"/>
          <w:vertAlign w:val="subscript"/>
        </w:rPr>
        <w:t xml:space="preserve"> ус</w:t>
      </w:r>
      <w:r w:rsidRPr="00A74627">
        <w:rPr>
          <w:sz w:val="26"/>
          <w:szCs w:val="26"/>
        </w:rPr>
        <w:t xml:space="preserve"> - цена проведения проверки 1 единицы j-го оборудования (устройства).</w:t>
      </w:r>
    </w:p>
    <w:p w:rsidR="00F055BB" w:rsidRDefault="00F055BB" w:rsidP="00F055B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04207" w:rsidRPr="00717073" w:rsidRDefault="00804207" w:rsidP="00804207">
      <w:pPr>
        <w:tabs>
          <w:tab w:val="left" w:pos="5969"/>
        </w:tabs>
        <w:autoSpaceDE w:val="0"/>
        <w:autoSpaceDN w:val="0"/>
        <w:adjustRightInd w:val="0"/>
        <w:jc w:val="center"/>
        <w:rPr>
          <w:i/>
          <w:szCs w:val="26"/>
        </w:rPr>
      </w:pPr>
      <w:r w:rsidRPr="00717073">
        <w:rPr>
          <w:i/>
          <w:szCs w:val="26"/>
        </w:rPr>
        <w:t xml:space="preserve">                                                                                                                           Таблица № </w:t>
      </w:r>
      <w:r>
        <w:rPr>
          <w:i/>
          <w:szCs w:val="26"/>
        </w:rPr>
        <w:t>8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74"/>
        <w:gridCol w:w="3780"/>
      </w:tblGrid>
      <w:tr w:rsidR="00804207" w:rsidRPr="00717073" w:rsidTr="00804207">
        <w:tc>
          <w:tcPr>
            <w:tcW w:w="3082" w:type="pct"/>
            <w:shd w:val="clear" w:color="auto" w:fill="auto"/>
          </w:tcPr>
          <w:p w:rsidR="00804207" w:rsidRPr="00717073" w:rsidRDefault="00804207" w:rsidP="0032152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Количество аттестуемых объектов (рабочих мест)</w:t>
            </w:r>
          </w:p>
        </w:tc>
        <w:tc>
          <w:tcPr>
            <w:tcW w:w="1918" w:type="pct"/>
            <w:shd w:val="clear" w:color="auto" w:fill="auto"/>
          </w:tcPr>
          <w:p w:rsidR="00804207" w:rsidRPr="00717073" w:rsidRDefault="00804207" w:rsidP="0032152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Цена проведения аттестации 1 объекта (рабочего места), руб.</w:t>
            </w:r>
          </w:p>
        </w:tc>
      </w:tr>
      <w:tr w:rsidR="00804207" w:rsidRPr="00717073" w:rsidTr="00804207">
        <w:tc>
          <w:tcPr>
            <w:tcW w:w="3082" w:type="pct"/>
            <w:shd w:val="clear" w:color="auto" w:fill="auto"/>
          </w:tcPr>
          <w:p w:rsidR="00804207" w:rsidRDefault="00804207" w:rsidP="0032152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более 1</w:t>
            </w:r>
          </w:p>
        </w:tc>
        <w:tc>
          <w:tcPr>
            <w:tcW w:w="1918" w:type="pct"/>
            <w:shd w:val="clear" w:color="auto" w:fill="auto"/>
          </w:tcPr>
          <w:p w:rsidR="00804207" w:rsidRDefault="00804207" w:rsidP="00321529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более 60000,0</w:t>
            </w:r>
          </w:p>
        </w:tc>
      </w:tr>
    </w:tbl>
    <w:p w:rsidR="00804207" w:rsidRDefault="00804207" w:rsidP="00F055B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F055BB" w:rsidRDefault="00804207" w:rsidP="00F055BB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3.2.2</w:t>
      </w:r>
      <w:r w:rsidR="00F055BB" w:rsidRPr="00A74627">
        <w:rPr>
          <w:sz w:val="26"/>
          <w:szCs w:val="26"/>
        </w:rPr>
        <w:t xml:space="preserve">. </w:t>
      </w:r>
      <w:r w:rsidR="00F055BB">
        <w:rPr>
          <w:sz w:val="26"/>
          <w:szCs w:val="26"/>
        </w:rPr>
        <w:t>Затраты на приобретение простых (неисключительных) лицензий на и</w:t>
      </w:r>
      <w:r w:rsidR="00F055BB">
        <w:rPr>
          <w:sz w:val="26"/>
          <w:szCs w:val="26"/>
        </w:rPr>
        <w:t>с</w:t>
      </w:r>
      <w:r w:rsidR="00F055BB">
        <w:rPr>
          <w:sz w:val="26"/>
          <w:szCs w:val="26"/>
        </w:rPr>
        <w:t>пользование программного обеспечения по защите информации (</w:t>
      </w:r>
      <w:proofErr w:type="spellStart"/>
      <w:r w:rsidR="00F055BB">
        <w:rPr>
          <w:sz w:val="26"/>
          <w:szCs w:val="26"/>
        </w:rPr>
        <w:t>З</w:t>
      </w:r>
      <w:r w:rsidR="00F055BB">
        <w:rPr>
          <w:sz w:val="26"/>
          <w:szCs w:val="26"/>
          <w:vertAlign w:val="subscript"/>
        </w:rPr>
        <w:t>нп</w:t>
      </w:r>
      <w:proofErr w:type="spellEnd"/>
      <w:r w:rsidR="00F055BB">
        <w:rPr>
          <w:sz w:val="26"/>
          <w:szCs w:val="26"/>
        </w:rPr>
        <w:t>) определяются по формуле:</w:t>
      </w:r>
    </w:p>
    <w:p w:rsidR="00F055BB" w:rsidRDefault="00F055BB" w:rsidP="00F055BB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noProof/>
          <w:position w:val="-31"/>
          <w:sz w:val="26"/>
          <w:szCs w:val="26"/>
        </w:rPr>
        <w:drawing>
          <wp:inline distT="0" distB="0" distL="0" distR="0">
            <wp:extent cx="1647825" cy="560705"/>
            <wp:effectExtent l="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6"/>
          <w:szCs w:val="26"/>
        </w:rPr>
        <w:t>,</w:t>
      </w:r>
    </w:p>
    <w:p w:rsidR="00F055BB" w:rsidRDefault="00F055BB" w:rsidP="00F055BB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где:</w:t>
      </w:r>
    </w:p>
    <w:p w:rsidR="00F055BB" w:rsidRPr="00A74627" w:rsidRDefault="00F055BB" w:rsidP="00F055B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A74627">
        <w:rPr>
          <w:sz w:val="26"/>
          <w:szCs w:val="26"/>
        </w:rPr>
        <w:t>Q</w:t>
      </w:r>
      <w:r w:rsidRPr="00A74627">
        <w:rPr>
          <w:sz w:val="26"/>
          <w:szCs w:val="26"/>
          <w:vertAlign w:val="subscript"/>
        </w:rPr>
        <w:t>i</w:t>
      </w:r>
      <w:proofErr w:type="spellEnd"/>
      <w:r w:rsidRPr="00A74627">
        <w:rPr>
          <w:sz w:val="26"/>
          <w:szCs w:val="26"/>
          <w:vertAlign w:val="subscript"/>
        </w:rPr>
        <w:t xml:space="preserve"> </w:t>
      </w:r>
      <w:proofErr w:type="spellStart"/>
      <w:r w:rsidRPr="00A74627">
        <w:rPr>
          <w:sz w:val="26"/>
          <w:szCs w:val="26"/>
          <w:vertAlign w:val="subscript"/>
        </w:rPr>
        <w:t>нп</w:t>
      </w:r>
      <w:proofErr w:type="spellEnd"/>
      <w:r w:rsidRPr="00A74627">
        <w:rPr>
          <w:sz w:val="26"/>
          <w:szCs w:val="26"/>
        </w:rPr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F055BB" w:rsidRPr="00A74627" w:rsidRDefault="00F055BB" w:rsidP="00F055B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A74627">
        <w:rPr>
          <w:sz w:val="26"/>
          <w:szCs w:val="26"/>
        </w:rPr>
        <w:lastRenderedPageBreak/>
        <w:t>P</w:t>
      </w:r>
      <w:r w:rsidRPr="00A74627">
        <w:rPr>
          <w:sz w:val="26"/>
          <w:szCs w:val="26"/>
          <w:vertAlign w:val="subscript"/>
        </w:rPr>
        <w:t>i</w:t>
      </w:r>
      <w:proofErr w:type="spellEnd"/>
      <w:r w:rsidRPr="00A74627">
        <w:rPr>
          <w:sz w:val="26"/>
          <w:szCs w:val="26"/>
          <w:vertAlign w:val="subscript"/>
        </w:rPr>
        <w:t xml:space="preserve"> </w:t>
      </w:r>
      <w:proofErr w:type="spellStart"/>
      <w:r w:rsidRPr="00A74627">
        <w:rPr>
          <w:sz w:val="26"/>
          <w:szCs w:val="26"/>
          <w:vertAlign w:val="subscript"/>
        </w:rPr>
        <w:t>нп</w:t>
      </w:r>
      <w:proofErr w:type="spellEnd"/>
      <w:r w:rsidRPr="00A74627">
        <w:rPr>
          <w:sz w:val="26"/>
          <w:szCs w:val="26"/>
        </w:rPr>
        <w:t xml:space="preserve"> - цена единицы простой (неисключительной) лицензии на использование </w:t>
      </w:r>
      <w:r>
        <w:rPr>
          <w:sz w:val="26"/>
          <w:szCs w:val="26"/>
        </w:rPr>
        <w:t xml:space="preserve">          </w:t>
      </w:r>
      <w:r w:rsidRPr="00A74627">
        <w:rPr>
          <w:sz w:val="26"/>
          <w:szCs w:val="26"/>
        </w:rPr>
        <w:t>i-го программного обеспечения по защите информации.</w:t>
      </w:r>
    </w:p>
    <w:p w:rsidR="00CD2313" w:rsidRPr="00717073" w:rsidRDefault="00CD2313" w:rsidP="005E441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397522" w:rsidRPr="00717073" w:rsidRDefault="00397522" w:rsidP="00397522">
      <w:pPr>
        <w:autoSpaceDE w:val="0"/>
        <w:autoSpaceDN w:val="0"/>
        <w:adjustRightInd w:val="0"/>
        <w:jc w:val="center"/>
        <w:outlineLvl w:val="3"/>
        <w:rPr>
          <w:bCs/>
          <w:i/>
          <w:sz w:val="26"/>
          <w:szCs w:val="26"/>
        </w:rPr>
      </w:pPr>
      <w:r w:rsidRPr="00717073">
        <w:rPr>
          <w:bCs/>
          <w:i/>
          <w:sz w:val="26"/>
          <w:szCs w:val="26"/>
        </w:rPr>
        <w:t>Нормативы на приобретение простых (неисключительных) лицензий</w:t>
      </w:r>
    </w:p>
    <w:p w:rsidR="00397522" w:rsidRPr="00717073" w:rsidRDefault="00397522" w:rsidP="00397522">
      <w:pPr>
        <w:autoSpaceDE w:val="0"/>
        <w:autoSpaceDN w:val="0"/>
        <w:adjustRightInd w:val="0"/>
        <w:jc w:val="center"/>
        <w:outlineLvl w:val="3"/>
        <w:rPr>
          <w:bCs/>
          <w:i/>
          <w:sz w:val="26"/>
          <w:szCs w:val="26"/>
        </w:rPr>
      </w:pPr>
      <w:r w:rsidRPr="00717073">
        <w:rPr>
          <w:bCs/>
          <w:i/>
          <w:sz w:val="26"/>
          <w:szCs w:val="26"/>
        </w:rPr>
        <w:t>на использование программного обеспечения по защите информации</w:t>
      </w:r>
    </w:p>
    <w:p w:rsidR="000720B5" w:rsidRPr="00717073" w:rsidRDefault="000720B5" w:rsidP="000720B5">
      <w:pPr>
        <w:autoSpaceDE w:val="0"/>
        <w:autoSpaceDN w:val="0"/>
        <w:adjustRightInd w:val="0"/>
        <w:jc w:val="center"/>
        <w:outlineLvl w:val="3"/>
        <w:rPr>
          <w:bCs/>
          <w:i/>
          <w:sz w:val="26"/>
          <w:szCs w:val="26"/>
        </w:rPr>
      </w:pPr>
    </w:p>
    <w:p w:rsidR="000720B5" w:rsidRPr="00717073" w:rsidRDefault="000D0AA3" w:rsidP="00D63CC3">
      <w:pPr>
        <w:autoSpaceDE w:val="0"/>
        <w:autoSpaceDN w:val="0"/>
        <w:adjustRightInd w:val="0"/>
        <w:jc w:val="right"/>
        <w:rPr>
          <w:i/>
          <w:szCs w:val="26"/>
        </w:rPr>
      </w:pPr>
      <w:r w:rsidRPr="00717073">
        <w:rPr>
          <w:i/>
          <w:szCs w:val="26"/>
        </w:rPr>
        <w:t xml:space="preserve">Таблица № </w:t>
      </w:r>
      <w:r w:rsidR="0069041A">
        <w:rPr>
          <w:i/>
          <w:szCs w:val="26"/>
        </w:rPr>
        <w:t>9</w:t>
      </w:r>
      <w:r w:rsidR="000720B5" w:rsidRPr="00717073">
        <w:rPr>
          <w:i/>
          <w:szCs w:val="26"/>
        </w:rPr>
        <w:t xml:space="preserve">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4395"/>
        <w:gridCol w:w="2409"/>
        <w:gridCol w:w="2410"/>
      </w:tblGrid>
      <w:tr w:rsidR="000720B5" w:rsidRPr="00717073" w:rsidTr="0033696A">
        <w:tc>
          <w:tcPr>
            <w:tcW w:w="675" w:type="dxa"/>
            <w:shd w:val="clear" w:color="auto" w:fill="auto"/>
          </w:tcPr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№</w:t>
            </w:r>
          </w:p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717073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717073">
              <w:rPr>
                <w:sz w:val="26"/>
                <w:szCs w:val="26"/>
              </w:rPr>
              <w:t>/</w:t>
            </w:r>
            <w:proofErr w:type="spellStart"/>
            <w:r w:rsidRPr="00717073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4395" w:type="dxa"/>
            <w:shd w:val="clear" w:color="auto" w:fill="auto"/>
          </w:tcPr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2409" w:type="dxa"/>
            <w:shd w:val="clear" w:color="auto" w:fill="auto"/>
          </w:tcPr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 xml:space="preserve">Количество </w:t>
            </w:r>
          </w:p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приобретаемых</w:t>
            </w:r>
          </w:p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 xml:space="preserve">простых </w:t>
            </w:r>
          </w:p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(неисключител</w:t>
            </w:r>
            <w:r w:rsidRPr="00717073">
              <w:rPr>
                <w:sz w:val="26"/>
                <w:szCs w:val="26"/>
              </w:rPr>
              <w:t>ь</w:t>
            </w:r>
            <w:r w:rsidRPr="00717073">
              <w:rPr>
                <w:sz w:val="26"/>
                <w:szCs w:val="26"/>
              </w:rPr>
              <w:t xml:space="preserve">ных) лицензий </w:t>
            </w:r>
          </w:p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 xml:space="preserve">(сертификатов) </w:t>
            </w:r>
          </w:p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 xml:space="preserve">на использование </w:t>
            </w:r>
            <w:proofErr w:type="gramStart"/>
            <w:r w:rsidRPr="00717073">
              <w:rPr>
                <w:sz w:val="26"/>
                <w:szCs w:val="26"/>
              </w:rPr>
              <w:t>программного</w:t>
            </w:r>
            <w:proofErr w:type="gramEnd"/>
            <w:r w:rsidRPr="00717073">
              <w:rPr>
                <w:sz w:val="26"/>
                <w:szCs w:val="26"/>
              </w:rPr>
              <w:t xml:space="preserve"> </w:t>
            </w:r>
          </w:p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 xml:space="preserve">обеспечения </w:t>
            </w:r>
          </w:p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 xml:space="preserve">по защите </w:t>
            </w:r>
          </w:p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информации</w:t>
            </w:r>
          </w:p>
        </w:tc>
        <w:tc>
          <w:tcPr>
            <w:tcW w:w="2410" w:type="dxa"/>
            <w:shd w:val="clear" w:color="auto" w:fill="auto"/>
          </w:tcPr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 xml:space="preserve">Цена единицы </w:t>
            </w:r>
          </w:p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 xml:space="preserve">простой </w:t>
            </w:r>
          </w:p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(неисключител</w:t>
            </w:r>
            <w:r w:rsidRPr="00717073">
              <w:rPr>
                <w:sz w:val="26"/>
                <w:szCs w:val="26"/>
              </w:rPr>
              <w:t>ь</w:t>
            </w:r>
            <w:r w:rsidRPr="00717073">
              <w:rPr>
                <w:sz w:val="26"/>
                <w:szCs w:val="26"/>
              </w:rPr>
              <w:t xml:space="preserve">ной) лицензии </w:t>
            </w:r>
          </w:p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 xml:space="preserve">(сертификата) </w:t>
            </w:r>
          </w:p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 xml:space="preserve">на использование </w:t>
            </w:r>
            <w:proofErr w:type="gramStart"/>
            <w:r w:rsidRPr="00717073">
              <w:rPr>
                <w:sz w:val="26"/>
                <w:szCs w:val="26"/>
              </w:rPr>
              <w:t>программного</w:t>
            </w:r>
            <w:proofErr w:type="gramEnd"/>
            <w:r w:rsidRPr="00717073">
              <w:rPr>
                <w:sz w:val="26"/>
                <w:szCs w:val="26"/>
              </w:rPr>
              <w:t xml:space="preserve"> </w:t>
            </w:r>
          </w:p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 xml:space="preserve">обеспечения </w:t>
            </w:r>
          </w:p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 xml:space="preserve">по защите </w:t>
            </w:r>
          </w:p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информации</w:t>
            </w:r>
            <w:r w:rsidR="00F055BB">
              <w:rPr>
                <w:sz w:val="26"/>
                <w:szCs w:val="26"/>
              </w:rPr>
              <w:t xml:space="preserve"> в год</w:t>
            </w:r>
            <w:r w:rsidRPr="00717073">
              <w:rPr>
                <w:sz w:val="26"/>
                <w:szCs w:val="26"/>
              </w:rPr>
              <w:t>,</w:t>
            </w:r>
          </w:p>
          <w:p w:rsidR="000720B5" w:rsidRPr="00717073" w:rsidRDefault="000720B5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руб.</w:t>
            </w:r>
          </w:p>
        </w:tc>
      </w:tr>
      <w:tr w:rsidR="000720B5" w:rsidRPr="00717073" w:rsidTr="0033696A">
        <w:tc>
          <w:tcPr>
            <w:tcW w:w="675" w:type="dxa"/>
            <w:shd w:val="clear" w:color="auto" w:fill="auto"/>
          </w:tcPr>
          <w:p w:rsidR="000720B5" w:rsidRPr="00717073" w:rsidRDefault="000720B5" w:rsidP="00B5791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1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0720B5" w:rsidRPr="00717073" w:rsidRDefault="000720B5" w:rsidP="00EC235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Антивирусное программное обесп</w:t>
            </w:r>
            <w:r w:rsidRPr="00717073">
              <w:rPr>
                <w:sz w:val="26"/>
                <w:szCs w:val="26"/>
              </w:rPr>
              <w:t>е</w:t>
            </w:r>
            <w:r w:rsidRPr="00717073">
              <w:rPr>
                <w:sz w:val="26"/>
                <w:szCs w:val="26"/>
              </w:rPr>
              <w:t>чение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0720B5" w:rsidRPr="00717073" w:rsidRDefault="003724AF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 xml:space="preserve">не более </w:t>
            </w:r>
            <w:r w:rsidR="000720B5" w:rsidRPr="00717073">
              <w:rPr>
                <w:sz w:val="26"/>
                <w:szCs w:val="26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20B5" w:rsidRPr="00717073" w:rsidRDefault="003724AF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 xml:space="preserve">не более </w:t>
            </w:r>
            <w:r w:rsidR="000720B5" w:rsidRPr="00717073">
              <w:rPr>
                <w:sz w:val="26"/>
                <w:szCs w:val="26"/>
              </w:rPr>
              <w:t>40000,00</w:t>
            </w:r>
          </w:p>
        </w:tc>
      </w:tr>
      <w:tr w:rsidR="000720B5" w:rsidRPr="00717073" w:rsidTr="0033696A">
        <w:tc>
          <w:tcPr>
            <w:tcW w:w="675" w:type="dxa"/>
            <w:shd w:val="clear" w:color="auto" w:fill="auto"/>
          </w:tcPr>
          <w:p w:rsidR="000720B5" w:rsidRPr="00717073" w:rsidRDefault="000720B5" w:rsidP="00B57911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2</w:t>
            </w:r>
          </w:p>
        </w:tc>
        <w:tc>
          <w:tcPr>
            <w:tcW w:w="4395" w:type="dxa"/>
            <w:shd w:val="clear" w:color="auto" w:fill="auto"/>
          </w:tcPr>
          <w:p w:rsidR="000720B5" w:rsidRPr="00717073" w:rsidRDefault="000720B5" w:rsidP="00EC235E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Изготовление сертификата эле</w:t>
            </w:r>
            <w:r w:rsidRPr="00717073">
              <w:rPr>
                <w:sz w:val="26"/>
                <w:szCs w:val="26"/>
              </w:rPr>
              <w:t>к</w:t>
            </w:r>
            <w:r w:rsidRPr="00717073">
              <w:rPr>
                <w:sz w:val="26"/>
                <w:szCs w:val="26"/>
              </w:rPr>
              <w:t>тронной цифровой подписи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0720B5" w:rsidRPr="00717073" w:rsidRDefault="003724AF" w:rsidP="00C9144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 xml:space="preserve">не более </w:t>
            </w:r>
            <w:r w:rsidR="006570DA" w:rsidRPr="00717073">
              <w:rPr>
                <w:sz w:val="26"/>
                <w:szCs w:val="26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0720B5" w:rsidRPr="00717073" w:rsidRDefault="003724AF" w:rsidP="00EC235E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 xml:space="preserve">не более </w:t>
            </w:r>
            <w:r w:rsidR="000720B5" w:rsidRPr="00717073">
              <w:rPr>
                <w:sz w:val="26"/>
                <w:szCs w:val="26"/>
              </w:rPr>
              <w:t>2500,00</w:t>
            </w:r>
          </w:p>
        </w:tc>
      </w:tr>
      <w:tr w:rsidR="0033696A" w:rsidRPr="00717073" w:rsidTr="0033696A">
        <w:tc>
          <w:tcPr>
            <w:tcW w:w="675" w:type="dxa"/>
            <w:shd w:val="clear" w:color="auto" w:fill="auto"/>
          </w:tcPr>
          <w:p w:rsidR="0033696A" w:rsidRPr="00717073" w:rsidRDefault="0033696A" w:rsidP="00B57911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717073"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4395" w:type="dxa"/>
            <w:shd w:val="clear" w:color="auto" w:fill="auto"/>
          </w:tcPr>
          <w:p w:rsidR="0033696A" w:rsidRPr="00717073" w:rsidRDefault="0033696A" w:rsidP="0033696A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717073">
              <w:rPr>
                <w:bCs/>
                <w:color w:val="000000"/>
                <w:sz w:val="26"/>
                <w:szCs w:val="26"/>
              </w:rPr>
              <w:t xml:space="preserve">Передача неисключительных прав на воспроизведение программного обеспечения </w:t>
            </w:r>
            <w:proofErr w:type="spellStart"/>
            <w:r w:rsidRPr="00717073">
              <w:rPr>
                <w:bCs/>
                <w:color w:val="000000"/>
                <w:sz w:val="26"/>
                <w:szCs w:val="26"/>
                <w:lang w:val="en-US"/>
              </w:rPr>
              <w:t>ViPNet</w:t>
            </w:r>
            <w:proofErr w:type="spellEnd"/>
            <w:r w:rsidRPr="00717073">
              <w:rPr>
                <w:bCs/>
                <w:color w:val="000000"/>
                <w:sz w:val="26"/>
                <w:szCs w:val="26"/>
              </w:rPr>
              <w:t xml:space="preserve"> </w:t>
            </w:r>
            <w:r w:rsidRPr="00717073">
              <w:rPr>
                <w:bCs/>
                <w:color w:val="000000"/>
                <w:sz w:val="26"/>
                <w:szCs w:val="26"/>
                <w:lang w:val="en-US"/>
              </w:rPr>
              <w:t>Client</w:t>
            </w:r>
            <w:r w:rsidRPr="00717073">
              <w:rPr>
                <w:bCs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409" w:type="dxa"/>
            <w:shd w:val="clear" w:color="auto" w:fill="auto"/>
          </w:tcPr>
          <w:p w:rsidR="0033696A" w:rsidRPr="00717073" w:rsidRDefault="0033696A" w:rsidP="0033696A">
            <w:pPr>
              <w:jc w:val="center"/>
              <w:rPr>
                <w:bCs/>
                <w:color w:val="000000"/>
                <w:sz w:val="26"/>
                <w:szCs w:val="26"/>
              </w:rPr>
            </w:pPr>
          </w:p>
          <w:p w:rsidR="0033696A" w:rsidRPr="00717073" w:rsidRDefault="003724AF" w:rsidP="003724AF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717073">
              <w:rPr>
                <w:bCs/>
                <w:color w:val="000000"/>
                <w:sz w:val="26"/>
                <w:szCs w:val="26"/>
              </w:rPr>
              <w:t xml:space="preserve">не более </w:t>
            </w:r>
            <w:r w:rsidR="006570DA" w:rsidRPr="00717073"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33696A" w:rsidRPr="00717073" w:rsidRDefault="0033696A" w:rsidP="0033696A">
            <w:pPr>
              <w:jc w:val="center"/>
              <w:rPr>
                <w:bCs/>
                <w:color w:val="000000"/>
                <w:sz w:val="26"/>
                <w:szCs w:val="26"/>
              </w:rPr>
            </w:pPr>
          </w:p>
          <w:p w:rsidR="0033696A" w:rsidRPr="00717073" w:rsidRDefault="003724AF" w:rsidP="0033696A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717073">
              <w:rPr>
                <w:bCs/>
                <w:color w:val="000000"/>
                <w:sz w:val="26"/>
                <w:szCs w:val="26"/>
              </w:rPr>
              <w:t xml:space="preserve">не более </w:t>
            </w:r>
            <w:r w:rsidR="0033696A" w:rsidRPr="00717073">
              <w:rPr>
                <w:bCs/>
                <w:color w:val="000000"/>
                <w:sz w:val="26"/>
                <w:szCs w:val="26"/>
              </w:rPr>
              <w:t>20000,00</w:t>
            </w:r>
          </w:p>
        </w:tc>
      </w:tr>
      <w:tr w:rsidR="000611F5" w:rsidRPr="00717073" w:rsidTr="0033696A">
        <w:tc>
          <w:tcPr>
            <w:tcW w:w="675" w:type="dxa"/>
            <w:shd w:val="clear" w:color="auto" w:fill="auto"/>
          </w:tcPr>
          <w:p w:rsidR="000611F5" w:rsidRPr="00717073" w:rsidRDefault="000611F5" w:rsidP="00B57911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717073">
              <w:rPr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4395" w:type="dxa"/>
            <w:shd w:val="clear" w:color="auto" w:fill="auto"/>
          </w:tcPr>
          <w:p w:rsidR="000611F5" w:rsidRPr="00717073" w:rsidRDefault="000611F5" w:rsidP="0033696A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717073">
              <w:rPr>
                <w:bCs/>
                <w:color w:val="000000"/>
                <w:sz w:val="26"/>
                <w:szCs w:val="26"/>
              </w:rPr>
              <w:t xml:space="preserve">Приобретение лицензии </w:t>
            </w:r>
            <w:proofErr w:type="spellStart"/>
            <w:r w:rsidRPr="00717073">
              <w:rPr>
                <w:bCs/>
                <w:color w:val="000000"/>
                <w:sz w:val="26"/>
                <w:szCs w:val="26"/>
                <w:lang w:val="en-US"/>
              </w:rPr>
              <w:t>ViPNet</w:t>
            </w:r>
            <w:proofErr w:type="spellEnd"/>
            <w:r w:rsidRPr="00717073">
              <w:rPr>
                <w:bCs/>
                <w:color w:val="000000"/>
                <w:sz w:val="26"/>
                <w:szCs w:val="26"/>
              </w:rPr>
              <w:t xml:space="preserve"> для программного обеспечения  </w:t>
            </w:r>
            <w:r w:rsidRPr="00717073">
              <w:rPr>
                <w:bCs/>
                <w:color w:val="000000"/>
                <w:sz w:val="26"/>
                <w:szCs w:val="26"/>
                <w:lang w:val="en-US"/>
              </w:rPr>
              <w:t>Linux</w:t>
            </w:r>
          </w:p>
        </w:tc>
        <w:tc>
          <w:tcPr>
            <w:tcW w:w="2409" w:type="dxa"/>
            <w:shd w:val="clear" w:color="auto" w:fill="auto"/>
          </w:tcPr>
          <w:p w:rsidR="000611F5" w:rsidRPr="00717073" w:rsidRDefault="003724AF" w:rsidP="00C9144F">
            <w:pPr>
              <w:jc w:val="center"/>
              <w:rPr>
                <w:bCs/>
                <w:color w:val="000000"/>
                <w:sz w:val="26"/>
                <w:szCs w:val="26"/>
                <w:lang w:val="en-US"/>
              </w:rPr>
            </w:pPr>
            <w:r w:rsidRPr="00717073">
              <w:rPr>
                <w:bCs/>
                <w:color w:val="000000"/>
                <w:sz w:val="26"/>
                <w:szCs w:val="26"/>
              </w:rPr>
              <w:t xml:space="preserve">не более </w:t>
            </w:r>
            <w:r w:rsidR="006570DA" w:rsidRPr="00717073"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0611F5" w:rsidRPr="00717073" w:rsidRDefault="003724AF" w:rsidP="006570DA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717073">
              <w:rPr>
                <w:bCs/>
                <w:color w:val="000000"/>
                <w:sz w:val="26"/>
                <w:szCs w:val="26"/>
              </w:rPr>
              <w:t xml:space="preserve">не более </w:t>
            </w:r>
            <w:r w:rsidR="006570DA" w:rsidRPr="00717073">
              <w:rPr>
                <w:bCs/>
                <w:color w:val="000000"/>
                <w:sz w:val="26"/>
                <w:szCs w:val="26"/>
              </w:rPr>
              <w:t>20000</w:t>
            </w:r>
            <w:r w:rsidR="000611F5" w:rsidRPr="00717073">
              <w:rPr>
                <w:bCs/>
                <w:color w:val="000000"/>
                <w:sz w:val="26"/>
                <w:szCs w:val="26"/>
              </w:rPr>
              <w:t>,00</w:t>
            </w:r>
          </w:p>
        </w:tc>
      </w:tr>
      <w:tr w:rsidR="00845624" w:rsidRPr="00717073" w:rsidTr="0033696A">
        <w:tc>
          <w:tcPr>
            <w:tcW w:w="675" w:type="dxa"/>
            <w:shd w:val="clear" w:color="auto" w:fill="auto"/>
          </w:tcPr>
          <w:p w:rsidR="00845624" w:rsidRPr="00717073" w:rsidRDefault="00845624" w:rsidP="00B57911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717073">
              <w:rPr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4395" w:type="dxa"/>
            <w:shd w:val="clear" w:color="auto" w:fill="auto"/>
          </w:tcPr>
          <w:p w:rsidR="00845624" w:rsidRPr="00717073" w:rsidRDefault="00845624" w:rsidP="00845624">
            <w:pPr>
              <w:jc w:val="both"/>
              <w:rPr>
                <w:bCs/>
                <w:color w:val="000000"/>
                <w:sz w:val="26"/>
                <w:szCs w:val="26"/>
              </w:rPr>
            </w:pPr>
            <w:r w:rsidRPr="00717073">
              <w:rPr>
                <w:bCs/>
                <w:color w:val="000000"/>
                <w:sz w:val="26"/>
                <w:szCs w:val="26"/>
              </w:rPr>
              <w:t xml:space="preserve">Приобретение неисключительных прав на использование российских информационных систем </w:t>
            </w:r>
          </w:p>
        </w:tc>
        <w:tc>
          <w:tcPr>
            <w:tcW w:w="2409" w:type="dxa"/>
            <w:shd w:val="clear" w:color="auto" w:fill="auto"/>
          </w:tcPr>
          <w:p w:rsidR="00845624" w:rsidRPr="00717073" w:rsidRDefault="00845624" w:rsidP="00C9144F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717073">
              <w:rPr>
                <w:bCs/>
                <w:color w:val="000000"/>
                <w:sz w:val="26"/>
                <w:szCs w:val="26"/>
              </w:rPr>
              <w:t>не более 100</w:t>
            </w:r>
          </w:p>
        </w:tc>
        <w:tc>
          <w:tcPr>
            <w:tcW w:w="2410" w:type="dxa"/>
            <w:shd w:val="clear" w:color="auto" w:fill="auto"/>
          </w:tcPr>
          <w:p w:rsidR="00845624" w:rsidRPr="00717073" w:rsidRDefault="00845624" w:rsidP="006570DA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717073">
              <w:rPr>
                <w:bCs/>
                <w:color w:val="000000"/>
                <w:sz w:val="26"/>
                <w:szCs w:val="26"/>
              </w:rPr>
              <w:t>не более 25000,00</w:t>
            </w:r>
          </w:p>
        </w:tc>
      </w:tr>
    </w:tbl>
    <w:p w:rsidR="000720B5" w:rsidRPr="00717073" w:rsidRDefault="000720B5" w:rsidP="000720B5">
      <w:pPr>
        <w:autoSpaceDE w:val="0"/>
        <w:autoSpaceDN w:val="0"/>
        <w:adjustRightInd w:val="0"/>
        <w:jc w:val="both"/>
        <w:rPr>
          <w:i/>
          <w:sz w:val="26"/>
          <w:szCs w:val="26"/>
        </w:rPr>
      </w:pPr>
    </w:p>
    <w:p w:rsidR="00845624" w:rsidRPr="00717073" w:rsidRDefault="00845624" w:rsidP="00845624">
      <w:pPr>
        <w:pStyle w:val="af0"/>
        <w:jc w:val="center"/>
        <w:rPr>
          <w:rFonts w:ascii="Times New Roman" w:hAnsi="Times New Roman"/>
          <w:sz w:val="24"/>
          <w:szCs w:val="26"/>
        </w:rPr>
      </w:pPr>
    </w:p>
    <w:p w:rsidR="00845624" w:rsidRPr="00717073" w:rsidRDefault="00845624" w:rsidP="00845624">
      <w:pPr>
        <w:pStyle w:val="af0"/>
        <w:jc w:val="center"/>
        <w:rPr>
          <w:rFonts w:ascii="Times New Roman" w:hAnsi="Times New Roman"/>
          <w:b/>
          <w:sz w:val="26"/>
          <w:szCs w:val="26"/>
        </w:rPr>
      </w:pPr>
      <w:r w:rsidRPr="00A86344">
        <w:rPr>
          <w:rFonts w:ascii="Times New Roman" w:hAnsi="Times New Roman"/>
          <w:b/>
          <w:sz w:val="26"/>
          <w:szCs w:val="26"/>
        </w:rPr>
        <w:t>4. Затраты на приобретение основных средств</w:t>
      </w:r>
    </w:p>
    <w:p w:rsidR="00845624" w:rsidRDefault="00845624" w:rsidP="00845624">
      <w:pPr>
        <w:pStyle w:val="af0"/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C90593" w:rsidRDefault="00C90593" w:rsidP="00C90593">
      <w:pPr>
        <w:autoSpaceDE w:val="0"/>
        <w:autoSpaceDN w:val="0"/>
        <w:adjustRightInd w:val="0"/>
        <w:ind w:firstLine="708"/>
        <w:jc w:val="both"/>
        <w:rPr>
          <w:bCs/>
          <w:sz w:val="26"/>
          <w:szCs w:val="26"/>
        </w:rPr>
      </w:pPr>
      <w:r>
        <w:rPr>
          <w:sz w:val="26"/>
          <w:szCs w:val="26"/>
        </w:rPr>
        <w:t>4.1.</w:t>
      </w:r>
      <w:r w:rsidRPr="00A74627">
        <w:rPr>
          <w:sz w:val="26"/>
          <w:szCs w:val="26"/>
        </w:rPr>
        <w:t xml:space="preserve"> </w:t>
      </w:r>
      <w:r w:rsidRPr="00A551B4">
        <w:rPr>
          <w:bCs/>
          <w:sz w:val="26"/>
          <w:szCs w:val="26"/>
        </w:rPr>
        <w:t>Затраты на приобретение рабочих станций</w:t>
      </w:r>
      <w:r>
        <w:rPr>
          <w:bCs/>
          <w:sz w:val="26"/>
          <w:szCs w:val="26"/>
        </w:rPr>
        <w:t xml:space="preserve"> (компьютеров в комплекте)</w:t>
      </w:r>
      <w:r w:rsidRPr="00A551B4">
        <w:rPr>
          <w:bCs/>
          <w:sz w:val="26"/>
          <w:szCs w:val="26"/>
        </w:rPr>
        <w:t xml:space="preserve"> (</w:t>
      </w:r>
      <w:proofErr w:type="spellStart"/>
      <w:r w:rsidRPr="00A551B4">
        <w:rPr>
          <w:bCs/>
          <w:sz w:val="26"/>
          <w:szCs w:val="26"/>
        </w:rPr>
        <w:t>З</w:t>
      </w:r>
      <w:r w:rsidRPr="00A551B4">
        <w:rPr>
          <w:bCs/>
          <w:sz w:val="26"/>
          <w:szCs w:val="26"/>
          <w:vertAlign w:val="subscript"/>
        </w:rPr>
        <w:t>рст</w:t>
      </w:r>
      <w:proofErr w:type="spellEnd"/>
      <w:r w:rsidRPr="00A551B4">
        <w:rPr>
          <w:bCs/>
          <w:sz w:val="26"/>
          <w:szCs w:val="26"/>
        </w:rPr>
        <w:t>) определяются по формуле:</w:t>
      </w:r>
    </w:p>
    <w:p w:rsidR="00C90593" w:rsidRPr="001B6CFD" w:rsidRDefault="00C90593" w:rsidP="00C90593">
      <w:pPr>
        <w:autoSpaceDE w:val="0"/>
        <w:autoSpaceDN w:val="0"/>
        <w:adjustRightInd w:val="0"/>
        <w:ind w:firstLine="708"/>
        <w:jc w:val="both"/>
        <w:rPr>
          <w:bCs/>
          <w:sz w:val="16"/>
          <w:szCs w:val="16"/>
        </w:rPr>
      </w:pPr>
    </w:p>
    <w:p w:rsidR="00C90593" w:rsidRPr="00A551B4" w:rsidRDefault="00C90593" w:rsidP="00C90593">
      <w:pPr>
        <w:autoSpaceDE w:val="0"/>
        <w:autoSpaceDN w:val="0"/>
        <w:adjustRightInd w:val="0"/>
        <w:jc w:val="center"/>
        <w:rPr>
          <w:bCs/>
          <w:sz w:val="26"/>
          <w:szCs w:val="26"/>
        </w:rPr>
      </w:pPr>
      <w:r>
        <w:rPr>
          <w:bCs/>
          <w:noProof/>
          <w:position w:val="-31"/>
          <w:sz w:val="26"/>
          <w:szCs w:val="26"/>
        </w:rPr>
        <w:drawing>
          <wp:inline distT="0" distB="0" distL="0" distR="0">
            <wp:extent cx="1927860" cy="56832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86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51B4">
        <w:rPr>
          <w:bCs/>
          <w:sz w:val="26"/>
          <w:szCs w:val="26"/>
        </w:rPr>
        <w:t>,</w:t>
      </w:r>
    </w:p>
    <w:p w:rsidR="00C90593" w:rsidRDefault="00C90593" w:rsidP="00C90593">
      <w:pPr>
        <w:autoSpaceDE w:val="0"/>
        <w:autoSpaceDN w:val="0"/>
        <w:adjustRightInd w:val="0"/>
        <w:ind w:firstLine="709"/>
        <w:jc w:val="both"/>
        <w:rPr>
          <w:b/>
          <w:bCs/>
          <w:sz w:val="26"/>
          <w:szCs w:val="26"/>
        </w:rPr>
      </w:pPr>
      <w:r w:rsidRPr="00A551B4">
        <w:rPr>
          <w:bCs/>
          <w:sz w:val="26"/>
          <w:szCs w:val="26"/>
        </w:rPr>
        <w:t>где:</w:t>
      </w:r>
    </w:p>
    <w:p w:rsidR="00C90593" w:rsidRPr="00A74627" w:rsidRDefault="00C90593" w:rsidP="00C9059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A74627">
        <w:rPr>
          <w:sz w:val="26"/>
          <w:szCs w:val="26"/>
        </w:rPr>
        <w:t>Q</w:t>
      </w:r>
      <w:r w:rsidRPr="00A74627">
        <w:rPr>
          <w:sz w:val="26"/>
          <w:szCs w:val="26"/>
          <w:vertAlign w:val="subscript"/>
        </w:rPr>
        <w:t>i</w:t>
      </w:r>
      <w:proofErr w:type="spellEnd"/>
      <w:r w:rsidRPr="00A74627">
        <w:rPr>
          <w:sz w:val="26"/>
          <w:szCs w:val="26"/>
          <w:vertAlign w:val="subscript"/>
        </w:rPr>
        <w:t xml:space="preserve"> </w:t>
      </w:r>
      <w:proofErr w:type="spellStart"/>
      <w:r w:rsidRPr="00A74627">
        <w:rPr>
          <w:sz w:val="26"/>
          <w:szCs w:val="26"/>
          <w:vertAlign w:val="subscript"/>
        </w:rPr>
        <w:t>рст</w:t>
      </w:r>
      <w:proofErr w:type="spellEnd"/>
      <w:r w:rsidRPr="00A74627">
        <w:rPr>
          <w:sz w:val="26"/>
          <w:szCs w:val="26"/>
          <w:vertAlign w:val="subscript"/>
        </w:rPr>
        <w:t xml:space="preserve"> предел</w:t>
      </w:r>
      <w:r w:rsidRPr="00A74627">
        <w:rPr>
          <w:sz w:val="26"/>
          <w:szCs w:val="26"/>
        </w:rPr>
        <w:t xml:space="preserve"> – количество рабочих станций</w:t>
      </w:r>
      <w:r>
        <w:rPr>
          <w:sz w:val="26"/>
          <w:szCs w:val="26"/>
        </w:rPr>
        <w:t xml:space="preserve"> (компьютеров в комплекте)</w:t>
      </w:r>
      <w:r w:rsidRPr="00A74627">
        <w:rPr>
          <w:sz w:val="26"/>
          <w:szCs w:val="26"/>
        </w:rPr>
        <w:t xml:space="preserve"> по </w:t>
      </w:r>
      <w:proofErr w:type="spellStart"/>
      <w:r w:rsidRPr="00A74627">
        <w:rPr>
          <w:sz w:val="26"/>
          <w:szCs w:val="26"/>
          <w:lang w:val="en-US"/>
        </w:rPr>
        <w:t>i</w:t>
      </w:r>
      <w:proofErr w:type="spellEnd"/>
      <w:r w:rsidRPr="00A74627">
        <w:rPr>
          <w:sz w:val="26"/>
          <w:szCs w:val="26"/>
        </w:rPr>
        <w:t>-</w:t>
      </w:r>
      <w:proofErr w:type="spellStart"/>
      <w:r w:rsidRPr="00A74627">
        <w:rPr>
          <w:sz w:val="26"/>
          <w:szCs w:val="26"/>
        </w:rPr>
        <w:t>й</w:t>
      </w:r>
      <w:proofErr w:type="spellEnd"/>
      <w:r>
        <w:rPr>
          <w:sz w:val="26"/>
          <w:szCs w:val="26"/>
        </w:rPr>
        <w:t xml:space="preserve"> должности</w:t>
      </w:r>
      <w:r w:rsidRPr="00A74627">
        <w:rPr>
          <w:sz w:val="26"/>
          <w:szCs w:val="26"/>
        </w:rPr>
        <w:t xml:space="preserve">, не превышающее предельное количество рабочих станций по </w:t>
      </w:r>
      <w:proofErr w:type="spellStart"/>
      <w:r w:rsidRPr="00A74627">
        <w:rPr>
          <w:sz w:val="26"/>
          <w:szCs w:val="26"/>
        </w:rPr>
        <w:t>i-й</w:t>
      </w:r>
      <w:proofErr w:type="spellEnd"/>
      <w:r w:rsidRPr="00A74627">
        <w:rPr>
          <w:sz w:val="26"/>
          <w:szCs w:val="26"/>
        </w:rPr>
        <w:t xml:space="preserve"> должн</w:t>
      </w:r>
      <w:r w:rsidRPr="00A74627">
        <w:rPr>
          <w:sz w:val="26"/>
          <w:szCs w:val="26"/>
        </w:rPr>
        <w:t>о</w:t>
      </w:r>
      <w:r w:rsidRPr="00A74627">
        <w:rPr>
          <w:sz w:val="26"/>
          <w:szCs w:val="26"/>
        </w:rPr>
        <w:t>сти;</w:t>
      </w:r>
    </w:p>
    <w:p w:rsidR="00C90593" w:rsidRPr="00A74627" w:rsidRDefault="00C90593" w:rsidP="00C9059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A74627">
        <w:rPr>
          <w:sz w:val="26"/>
          <w:szCs w:val="26"/>
        </w:rPr>
        <w:t>P</w:t>
      </w:r>
      <w:r w:rsidRPr="00A74627">
        <w:rPr>
          <w:sz w:val="26"/>
          <w:szCs w:val="26"/>
          <w:vertAlign w:val="subscript"/>
        </w:rPr>
        <w:t>i</w:t>
      </w:r>
      <w:proofErr w:type="spellEnd"/>
      <w:r w:rsidRPr="00A74627">
        <w:rPr>
          <w:sz w:val="26"/>
          <w:szCs w:val="26"/>
          <w:vertAlign w:val="subscript"/>
        </w:rPr>
        <w:t xml:space="preserve"> </w:t>
      </w:r>
      <w:proofErr w:type="spellStart"/>
      <w:r w:rsidRPr="00A74627">
        <w:rPr>
          <w:sz w:val="26"/>
          <w:szCs w:val="26"/>
          <w:vertAlign w:val="subscript"/>
        </w:rPr>
        <w:t>рст</w:t>
      </w:r>
      <w:proofErr w:type="spellEnd"/>
      <w:r w:rsidRPr="00A74627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A74627">
        <w:rPr>
          <w:sz w:val="26"/>
          <w:szCs w:val="26"/>
        </w:rPr>
        <w:t xml:space="preserve"> цена приобретения </w:t>
      </w:r>
      <w:r>
        <w:rPr>
          <w:sz w:val="26"/>
          <w:szCs w:val="26"/>
        </w:rPr>
        <w:t>одной</w:t>
      </w:r>
      <w:r w:rsidRPr="00A74627">
        <w:rPr>
          <w:sz w:val="26"/>
          <w:szCs w:val="26"/>
        </w:rPr>
        <w:t xml:space="preserve"> рабочей станции</w:t>
      </w:r>
      <w:r>
        <w:rPr>
          <w:sz w:val="26"/>
          <w:szCs w:val="26"/>
        </w:rPr>
        <w:t xml:space="preserve"> (компьютера в комплекте)</w:t>
      </w:r>
      <w:r w:rsidRPr="00A74627">
        <w:rPr>
          <w:sz w:val="26"/>
          <w:szCs w:val="26"/>
        </w:rPr>
        <w:t xml:space="preserve"> по </w:t>
      </w:r>
      <w:proofErr w:type="spellStart"/>
      <w:r w:rsidRPr="00A74627">
        <w:rPr>
          <w:sz w:val="26"/>
          <w:szCs w:val="26"/>
        </w:rPr>
        <w:t>i-й</w:t>
      </w:r>
      <w:proofErr w:type="spellEnd"/>
      <w:r w:rsidRPr="00A74627">
        <w:rPr>
          <w:sz w:val="26"/>
          <w:szCs w:val="26"/>
        </w:rPr>
        <w:t xml:space="preserve"> должности в соответствии с нормативами органов местного самоуправления.</w:t>
      </w:r>
    </w:p>
    <w:p w:rsidR="00C90593" w:rsidRPr="00A74627" w:rsidRDefault="00C90593" w:rsidP="00C9059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74627">
        <w:rPr>
          <w:sz w:val="26"/>
          <w:szCs w:val="26"/>
        </w:rPr>
        <w:t>Предельное количество рабочих станций</w:t>
      </w:r>
      <w:r>
        <w:rPr>
          <w:sz w:val="26"/>
          <w:szCs w:val="26"/>
        </w:rPr>
        <w:t xml:space="preserve"> (компьютеров в комплекте)</w:t>
      </w:r>
      <w:r w:rsidRPr="00A74627">
        <w:rPr>
          <w:sz w:val="26"/>
          <w:szCs w:val="26"/>
        </w:rPr>
        <w:t xml:space="preserve"> по </w:t>
      </w:r>
      <w:proofErr w:type="spellStart"/>
      <w:r w:rsidRPr="00A74627">
        <w:rPr>
          <w:sz w:val="26"/>
          <w:szCs w:val="26"/>
        </w:rPr>
        <w:t>i-й</w:t>
      </w:r>
      <w:proofErr w:type="spellEnd"/>
      <w:r w:rsidRPr="00A74627">
        <w:rPr>
          <w:sz w:val="26"/>
          <w:szCs w:val="26"/>
        </w:rPr>
        <w:t xml:space="preserve"> должности (</w:t>
      </w:r>
      <w:proofErr w:type="spellStart"/>
      <w:r w:rsidRPr="00A74627">
        <w:rPr>
          <w:sz w:val="26"/>
          <w:szCs w:val="26"/>
        </w:rPr>
        <w:t>Q</w:t>
      </w:r>
      <w:r w:rsidRPr="00A74627">
        <w:rPr>
          <w:sz w:val="26"/>
          <w:szCs w:val="26"/>
          <w:vertAlign w:val="subscript"/>
        </w:rPr>
        <w:t>i</w:t>
      </w:r>
      <w:proofErr w:type="spellEnd"/>
      <w:r w:rsidRPr="00A74627">
        <w:rPr>
          <w:sz w:val="26"/>
          <w:szCs w:val="26"/>
          <w:vertAlign w:val="subscript"/>
        </w:rPr>
        <w:t xml:space="preserve"> </w:t>
      </w:r>
      <w:proofErr w:type="spellStart"/>
      <w:r w:rsidRPr="00A74627">
        <w:rPr>
          <w:sz w:val="26"/>
          <w:szCs w:val="26"/>
          <w:vertAlign w:val="subscript"/>
        </w:rPr>
        <w:t>рст</w:t>
      </w:r>
      <w:proofErr w:type="spellEnd"/>
      <w:r w:rsidRPr="00A74627">
        <w:rPr>
          <w:sz w:val="26"/>
          <w:szCs w:val="26"/>
          <w:vertAlign w:val="subscript"/>
        </w:rPr>
        <w:t xml:space="preserve"> предел</w:t>
      </w:r>
      <w:r w:rsidRPr="00A74627">
        <w:rPr>
          <w:sz w:val="26"/>
          <w:szCs w:val="26"/>
        </w:rPr>
        <w:t>) определяется по формуле:</w:t>
      </w:r>
    </w:p>
    <w:p w:rsidR="00C90593" w:rsidRPr="003D418C" w:rsidRDefault="00C90593" w:rsidP="00C90593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C90593" w:rsidRPr="00A74627" w:rsidRDefault="00C90593" w:rsidP="00C9059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A74627">
        <w:rPr>
          <w:sz w:val="26"/>
          <w:szCs w:val="26"/>
        </w:rPr>
        <w:lastRenderedPageBreak/>
        <w:t>Q</w:t>
      </w:r>
      <w:r w:rsidRPr="00A74627">
        <w:rPr>
          <w:sz w:val="26"/>
          <w:szCs w:val="26"/>
          <w:vertAlign w:val="subscript"/>
        </w:rPr>
        <w:t>i</w:t>
      </w:r>
      <w:proofErr w:type="spellEnd"/>
      <w:r w:rsidRPr="00A74627">
        <w:rPr>
          <w:sz w:val="26"/>
          <w:szCs w:val="26"/>
          <w:vertAlign w:val="subscript"/>
        </w:rPr>
        <w:t xml:space="preserve"> </w:t>
      </w:r>
      <w:proofErr w:type="spellStart"/>
      <w:r w:rsidRPr="00A74627">
        <w:rPr>
          <w:sz w:val="26"/>
          <w:szCs w:val="26"/>
          <w:vertAlign w:val="subscript"/>
        </w:rPr>
        <w:t>рст</w:t>
      </w:r>
      <w:proofErr w:type="spellEnd"/>
      <w:r w:rsidRPr="00A74627">
        <w:rPr>
          <w:sz w:val="26"/>
          <w:szCs w:val="26"/>
          <w:vertAlign w:val="subscript"/>
        </w:rPr>
        <w:t xml:space="preserve"> предел</w:t>
      </w:r>
      <w:r w:rsidRPr="00A74627">
        <w:rPr>
          <w:sz w:val="26"/>
          <w:szCs w:val="26"/>
        </w:rPr>
        <w:t xml:space="preserve"> = Ч</w:t>
      </w:r>
      <w:r w:rsidRPr="00A74627">
        <w:rPr>
          <w:sz w:val="26"/>
          <w:szCs w:val="26"/>
          <w:vertAlign w:val="subscript"/>
        </w:rPr>
        <w:t>оп</w:t>
      </w:r>
      <w:r w:rsidRPr="00A74627">
        <w:rPr>
          <w:sz w:val="26"/>
          <w:szCs w:val="26"/>
        </w:rPr>
        <w:t xml:space="preserve"> </w:t>
      </w:r>
      <w:proofErr w:type="spellStart"/>
      <w:r w:rsidRPr="00A74627">
        <w:rPr>
          <w:sz w:val="26"/>
          <w:szCs w:val="26"/>
        </w:rPr>
        <w:t>x</w:t>
      </w:r>
      <w:proofErr w:type="spellEnd"/>
      <w:r w:rsidRPr="00A74627">
        <w:rPr>
          <w:sz w:val="26"/>
          <w:szCs w:val="26"/>
        </w:rPr>
        <w:t xml:space="preserve"> 0,2 –</w:t>
      </w:r>
      <w:r>
        <w:rPr>
          <w:sz w:val="26"/>
          <w:szCs w:val="26"/>
        </w:rPr>
        <w:t xml:space="preserve"> </w:t>
      </w:r>
      <w:r w:rsidRPr="00A74627">
        <w:rPr>
          <w:sz w:val="26"/>
          <w:szCs w:val="26"/>
        </w:rPr>
        <w:t>для закрытого контура обработки информации,</w:t>
      </w:r>
    </w:p>
    <w:p w:rsidR="00C90593" w:rsidRPr="003D418C" w:rsidRDefault="00C90593" w:rsidP="00C90593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C90593" w:rsidRDefault="00C90593" w:rsidP="00C90593">
      <w:pPr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proofErr w:type="spellStart"/>
      <w:r w:rsidRPr="00A74627">
        <w:rPr>
          <w:sz w:val="26"/>
          <w:szCs w:val="26"/>
        </w:rPr>
        <w:t>Q</w:t>
      </w:r>
      <w:r w:rsidRPr="00A74627">
        <w:rPr>
          <w:sz w:val="26"/>
          <w:szCs w:val="26"/>
          <w:vertAlign w:val="subscript"/>
        </w:rPr>
        <w:t>i</w:t>
      </w:r>
      <w:proofErr w:type="spellEnd"/>
      <w:r w:rsidRPr="00A74627">
        <w:rPr>
          <w:sz w:val="26"/>
          <w:szCs w:val="26"/>
          <w:vertAlign w:val="subscript"/>
        </w:rPr>
        <w:t xml:space="preserve"> </w:t>
      </w:r>
      <w:proofErr w:type="spellStart"/>
      <w:r w:rsidRPr="00A74627">
        <w:rPr>
          <w:sz w:val="26"/>
          <w:szCs w:val="26"/>
          <w:vertAlign w:val="subscript"/>
        </w:rPr>
        <w:t>рст</w:t>
      </w:r>
      <w:proofErr w:type="spellEnd"/>
      <w:r w:rsidRPr="00A74627">
        <w:rPr>
          <w:sz w:val="26"/>
          <w:szCs w:val="26"/>
          <w:vertAlign w:val="subscript"/>
        </w:rPr>
        <w:t xml:space="preserve"> предел</w:t>
      </w:r>
      <w:r w:rsidRPr="00A74627">
        <w:rPr>
          <w:sz w:val="26"/>
          <w:szCs w:val="26"/>
        </w:rPr>
        <w:t xml:space="preserve"> = Ч</w:t>
      </w:r>
      <w:r w:rsidRPr="00A74627">
        <w:rPr>
          <w:sz w:val="26"/>
          <w:szCs w:val="26"/>
          <w:vertAlign w:val="subscript"/>
        </w:rPr>
        <w:t>оп</w:t>
      </w:r>
      <w:r w:rsidRPr="00A74627">
        <w:rPr>
          <w:sz w:val="26"/>
          <w:szCs w:val="26"/>
        </w:rPr>
        <w:t xml:space="preserve"> </w:t>
      </w:r>
      <w:proofErr w:type="spellStart"/>
      <w:r w:rsidRPr="00A74627">
        <w:rPr>
          <w:sz w:val="26"/>
          <w:szCs w:val="26"/>
        </w:rPr>
        <w:t>x</w:t>
      </w:r>
      <w:proofErr w:type="spellEnd"/>
      <w:r w:rsidRPr="00A74627">
        <w:rPr>
          <w:sz w:val="26"/>
          <w:szCs w:val="26"/>
        </w:rPr>
        <w:t xml:space="preserve"> 1 –</w:t>
      </w:r>
      <w:r>
        <w:rPr>
          <w:sz w:val="26"/>
          <w:szCs w:val="26"/>
        </w:rPr>
        <w:t xml:space="preserve"> </w:t>
      </w:r>
      <w:r w:rsidRPr="00A74627">
        <w:rPr>
          <w:sz w:val="26"/>
          <w:szCs w:val="26"/>
        </w:rPr>
        <w:t>для открытог</w:t>
      </w:r>
      <w:r>
        <w:rPr>
          <w:sz w:val="26"/>
          <w:szCs w:val="26"/>
        </w:rPr>
        <w:t>о контура обработки информации,</w:t>
      </w:r>
    </w:p>
    <w:p w:rsidR="00C90593" w:rsidRPr="00A74627" w:rsidRDefault="00C90593" w:rsidP="00C9059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Pr="00A74627">
        <w:rPr>
          <w:sz w:val="26"/>
          <w:szCs w:val="26"/>
        </w:rPr>
        <w:t>де</w:t>
      </w:r>
      <w:r>
        <w:rPr>
          <w:sz w:val="26"/>
          <w:szCs w:val="26"/>
        </w:rPr>
        <w:t>:</w:t>
      </w:r>
    </w:p>
    <w:p w:rsidR="00C90593" w:rsidRDefault="00C90593" w:rsidP="00C90593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A74627">
        <w:rPr>
          <w:sz w:val="26"/>
          <w:szCs w:val="26"/>
        </w:rPr>
        <w:t>Ч</w:t>
      </w:r>
      <w:r w:rsidRPr="00A74627">
        <w:rPr>
          <w:sz w:val="26"/>
          <w:szCs w:val="26"/>
          <w:vertAlign w:val="subscript"/>
        </w:rPr>
        <w:t>оп</w:t>
      </w:r>
      <w:r w:rsidRPr="00A74627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A74627">
        <w:rPr>
          <w:sz w:val="26"/>
          <w:szCs w:val="26"/>
        </w:rPr>
        <w:t xml:space="preserve"> расч</w:t>
      </w:r>
      <w:r>
        <w:rPr>
          <w:sz w:val="26"/>
          <w:szCs w:val="26"/>
        </w:rPr>
        <w:t>ё</w:t>
      </w:r>
      <w:r w:rsidRPr="00A74627">
        <w:rPr>
          <w:sz w:val="26"/>
          <w:szCs w:val="26"/>
        </w:rPr>
        <w:t>тная численность основных работников, определяемая в соответс</w:t>
      </w:r>
      <w:r w:rsidRPr="00A74627">
        <w:rPr>
          <w:sz w:val="26"/>
          <w:szCs w:val="26"/>
        </w:rPr>
        <w:t>т</w:t>
      </w:r>
      <w:r w:rsidRPr="00A74627">
        <w:rPr>
          <w:sz w:val="26"/>
          <w:szCs w:val="26"/>
        </w:rPr>
        <w:t xml:space="preserve">вии с </w:t>
      </w:r>
      <w:hyperlink r:id="rId24" w:history="1">
        <w:r w:rsidRPr="00A74627">
          <w:rPr>
            <w:sz w:val="26"/>
            <w:szCs w:val="26"/>
          </w:rPr>
          <w:t>пунктами 17</w:t>
        </w:r>
      </w:hyperlink>
      <w:r>
        <w:rPr>
          <w:sz w:val="26"/>
          <w:szCs w:val="26"/>
        </w:rPr>
        <w:t xml:space="preserve"> – 22 Об</w:t>
      </w:r>
      <w:r w:rsidRPr="00A74627">
        <w:rPr>
          <w:sz w:val="26"/>
          <w:szCs w:val="26"/>
        </w:rPr>
        <w:t>щих правил определения нормативных затрат.</w:t>
      </w:r>
    </w:p>
    <w:p w:rsidR="00C90593" w:rsidRPr="00106A20" w:rsidRDefault="00C90593" w:rsidP="00C90593">
      <w:pPr>
        <w:ind w:right="-144"/>
        <w:jc w:val="center"/>
        <w:rPr>
          <w:i/>
        </w:rPr>
      </w:pPr>
    </w:p>
    <w:p w:rsidR="00C90593" w:rsidRPr="005A440B" w:rsidRDefault="00C90593" w:rsidP="00C90593">
      <w:pPr>
        <w:ind w:right="-144"/>
        <w:jc w:val="center"/>
        <w:rPr>
          <w:i/>
          <w:sz w:val="26"/>
          <w:szCs w:val="26"/>
        </w:rPr>
      </w:pPr>
      <w:r w:rsidRPr="005A440B">
        <w:rPr>
          <w:i/>
          <w:sz w:val="26"/>
          <w:szCs w:val="26"/>
        </w:rPr>
        <w:t xml:space="preserve">Нормативы на приобретение рабочих станций </w:t>
      </w:r>
    </w:p>
    <w:p w:rsidR="00C90593" w:rsidRPr="005A440B" w:rsidRDefault="00C90593" w:rsidP="00C90593">
      <w:pPr>
        <w:ind w:right="-144"/>
        <w:jc w:val="center"/>
        <w:rPr>
          <w:i/>
          <w:sz w:val="26"/>
          <w:szCs w:val="26"/>
        </w:rPr>
      </w:pPr>
      <w:r w:rsidRPr="005A440B">
        <w:rPr>
          <w:i/>
          <w:sz w:val="26"/>
          <w:szCs w:val="26"/>
        </w:rPr>
        <w:t>(компьютеров в комплекте)</w:t>
      </w:r>
    </w:p>
    <w:p w:rsidR="00C90593" w:rsidRPr="005A440B" w:rsidRDefault="00C90593" w:rsidP="00C90593">
      <w:pPr>
        <w:ind w:right="-144"/>
        <w:jc w:val="center"/>
        <w:rPr>
          <w:i/>
          <w:sz w:val="16"/>
          <w:szCs w:val="16"/>
        </w:rPr>
      </w:pPr>
    </w:p>
    <w:p w:rsidR="00C90593" w:rsidRPr="005A440B" w:rsidRDefault="00C90593" w:rsidP="00C90593">
      <w:pPr>
        <w:widowControl w:val="0"/>
        <w:autoSpaceDE w:val="0"/>
        <w:autoSpaceDN w:val="0"/>
        <w:adjustRightInd w:val="0"/>
        <w:ind w:firstLine="567"/>
        <w:jc w:val="right"/>
        <w:rPr>
          <w:i/>
          <w:sz w:val="26"/>
          <w:szCs w:val="26"/>
        </w:rPr>
      </w:pPr>
      <w:r w:rsidRPr="005A440B">
        <w:rPr>
          <w:i/>
          <w:sz w:val="26"/>
          <w:szCs w:val="26"/>
        </w:rPr>
        <w:t>Таблица № 1</w:t>
      </w:r>
      <w:r>
        <w:rPr>
          <w:i/>
          <w:sz w:val="26"/>
          <w:szCs w:val="26"/>
        </w:rPr>
        <w:t>0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85"/>
        <w:gridCol w:w="992"/>
        <w:gridCol w:w="2410"/>
        <w:gridCol w:w="4252"/>
      </w:tblGrid>
      <w:tr w:rsidR="00C90593" w:rsidRPr="005A440B" w:rsidTr="00C9059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93" w:rsidRPr="005A440B" w:rsidRDefault="00C90593" w:rsidP="00C90593">
            <w:pPr>
              <w:ind w:left="-108" w:right="-74"/>
              <w:jc w:val="center"/>
            </w:pPr>
            <w:r w:rsidRPr="005A440B"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93" w:rsidRPr="005A440B" w:rsidRDefault="00C90593" w:rsidP="00C90593">
            <w:pPr>
              <w:ind w:left="-108" w:right="-108"/>
              <w:jc w:val="center"/>
            </w:pPr>
            <w:r w:rsidRPr="005A440B">
              <w:t xml:space="preserve"> </w:t>
            </w:r>
            <w:r>
              <w:t>Единица измер</w:t>
            </w:r>
            <w:r>
              <w:t>е</w:t>
            </w:r>
            <w:r>
              <w:t>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93" w:rsidRPr="005A440B" w:rsidRDefault="00C90593" w:rsidP="00C90593">
            <w:pPr>
              <w:ind w:left="-108" w:right="-108"/>
              <w:jc w:val="center"/>
            </w:pPr>
            <w:r w:rsidRPr="005A440B">
              <w:t>Количество рабочих станций</w:t>
            </w:r>
          </w:p>
          <w:p w:rsidR="00C90593" w:rsidRPr="005A440B" w:rsidRDefault="00C90593" w:rsidP="00C90593">
            <w:pPr>
              <w:ind w:left="-108" w:right="-108"/>
              <w:jc w:val="center"/>
            </w:pPr>
            <w:r w:rsidRPr="005A440B">
              <w:t>(компьютеров в ко</w:t>
            </w:r>
            <w:r w:rsidRPr="005A440B">
              <w:t>м</w:t>
            </w:r>
            <w:r w:rsidRPr="005A440B">
              <w:t>плекте)</w:t>
            </w:r>
            <w:r w:rsidRPr="00A74627">
              <w:rPr>
                <w:sz w:val="26"/>
                <w:szCs w:val="26"/>
              </w:rPr>
              <w:t xml:space="preserve"> по </w:t>
            </w:r>
            <w:proofErr w:type="spellStart"/>
            <w:r w:rsidRPr="00A74627">
              <w:rPr>
                <w:sz w:val="26"/>
                <w:szCs w:val="26"/>
                <w:lang w:val="en-US"/>
              </w:rPr>
              <w:t>i</w:t>
            </w:r>
            <w:proofErr w:type="spellEnd"/>
            <w:r w:rsidRPr="00A74627">
              <w:rPr>
                <w:sz w:val="26"/>
                <w:szCs w:val="26"/>
              </w:rPr>
              <w:t>-</w:t>
            </w:r>
            <w:proofErr w:type="spellStart"/>
            <w:r w:rsidRPr="00A74627">
              <w:rPr>
                <w:sz w:val="26"/>
                <w:szCs w:val="26"/>
              </w:rPr>
              <w:t>й</w:t>
            </w:r>
            <w:proofErr w:type="spellEnd"/>
            <w:r>
              <w:rPr>
                <w:sz w:val="26"/>
                <w:szCs w:val="26"/>
              </w:rPr>
              <w:t xml:space="preserve"> дол</w:t>
            </w:r>
            <w:r>
              <w:rPr>
                <w:sz w:val="26"/>
                <w:szCs w:val="26"/>
              </w:rPr>
              <w:t>ж</w:t>
            </w:r>
            <w:r>
              <w:rPr>
                <w:sz w:val="26"/>
                <w:szCs w:val="26"/>
              </w:rPr>
              <w:t>ности</w:t>
            </w:r>
          </w:p>
          <w:p w:rsidR="00C90593" w:rsidRPr="005A440B" w:rsidRDefault="00C90593" w:rsidP="00C90593">
            <w:pPr>
              <w:ind w:left="-108" w:right="-108"/>
              <w:jc w:val="center"/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0593" w:rsidRPr="005A440B" w:rsidRDefault="00C90593" w:rsidP="00C90593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5A440B">
              <w:t xml:space="preserve">Цена приобретения 1 рабочей станции (компьютера в комплекте) по </w:t>
            </w:r>
            <w:proofErr w:type="spellStart"/>
            <w:r w:rsidRPr="005A440B">
              <w:t>i-й</w:t>
            </w:r>
            <w:proofErr w:type="spellEnd"/>
            <w:r w:rsidRPr="005A440B">
              <w:t xml:space="preserve"> дол</w:t>
            </w:r>
            <w:r w:rsidRPr="005A440B">
              <w:t>ж</w:t>
            </w:r>
            <w:r w:rsidRPr="005A440B">
              <w:t>ности в соответствии с нормативами органов местного самоуправления в год,</w:t>
            </w:r>
          </w:p>
          <w:p w:rsidR="00C90593" w:rsidRPr="005A440B" w:rsidRDefault="00C90593" w:rsidP="00C90593">
            <w:pPr>
              <w:autoSpaceDE w:val="0"/>
              <w:autoSpaceDN w:val="0"/>
              <w:adjustRightInd w:val="0"/>
              <w:ind w:left="-108" w:right="-108"/>
              <w:jc w:val="center"/>
            </w:pPr>
            <w:r w:rsidRPr="005A440B">
              <w:t>руб.</w:t>
            </w:r>
          </w:p>
        </w:tc>
      </w:tr>
      <w:tr w:rsidR="00C90593" w:rsidRPr="00AC5EEC" w:rsidTr="00C90593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0593" w:rsidRPr="005A440B" w:rsidRDefault="00C90593" w:rsidP="00C90593">
            <w:proofErr w:type="gramStart"/>
            <w:r w:rsidRPr="005A440B">
              <w:t xml:space="preserve">Рабочая станция (компьютер в </w:t>
            </w:r>
            <w:proofErr w:type="gramEnd"/>
          </w:p>
          <w:p w:rsidR="00C90593" w:rsidRPr="005A440B" w:rsidRDefault="00C90593" w:rsidP="00C90593">
            <w:proofErr w:type="gramStart"/>
            <w:r w:rsidRPr="005A440B">
              <w:t>комплекте</w:t>
            </w:r>
            <w:proofErr w:type="gramEnd"/>
            <w:r w:rsidRPr="005A440B"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93" w:rsidRPr="005A440B" w:rsidRDefault="00C90593" w:rsidP="00C90593">
            <w:pPr>
              <w:jc w:val="center"/>
            </w:pPr>
            <w:r>
              <w:t>штука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93" w:rsidRDefault="00C90593" w:rsidP="00C90593">
            <w:pPr>
              <w:jc w:val="center"/>
            </w:pPr>
            <w:r w:rsidRPr="005A440B">
              <w:t>не более 1</w:t>
            </w:r>
            <w:r>
              <w:t xml:space="preserve"> </w:t>
            </w:r>
          </w:p>
          <w:p w:rsidR="00C90593" w:rsidRPr="005A440B" w:rsidRDefault="00C90593" w:rsidP="00C90593">
            <w:pPr>
              <w:jc w:val="center"/>
            </w:pPr>
            <w:r>
              <w:t>на 1 сотрудника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593" w:rsidRDefault="00C90593" w:rsidP="00C90593">
            <w:pPr>
              <w:jc w:val="center"/>
            </w:pPr>
            <w:r w:rsidRPr="005A440B">
              <w:t>не более 100 000,00</w:t>
            </w:r>
          </w:p>
        </w:tc>
      </w:tr>
    </w:tbl>
    <w:p w:rsidR="00C90593" w:rsidRDefault="00C90593" w:rsidP="00C90593">
      <w:pPr>
        <w:jc w:val="center"/>
        <w:rPr>
          <w:rFonts w:cs="Calibri"/>
          <w:b/>
          <w:i/>
          <w:sz w:val="26"/>
          <w:szCs w:val="26"/>
        </w:rPr>
      </w:pPr>
    </w:p>
    <w:p w:rsidR="00C90593" w:rsidRPr="00717073" w:rsidRDefault="00C90593" w:rsidP="00845624">
      <w:pPr>
        <w:pStyle w:val="af0"/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845624" w:rsidRPr="00717073" w:rsidRDefault="00845624" w:rsidP="008456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17073">
        <w:rPr>
          <w:sz w:val="26"/>
          <w:szCs w:val="26"/>
        </w:rPr>
        <w:t>4.</w:t>
      </w:r>
      <w:r w:rsidR="00C90593">
        <w:rPr>
          <w:sz w:val="26"/>
          <w:szCs w:val="26"/>
        </w:rPr>
        <w:t>2</w:t>
      </w:r>
      <w:r w:rsidRPr="00717073">
        <w:rPr>
          <w:sz w:val="26"/>
          <w:szCs w:val="26"/>
        </w:rPr>
        <w:t xml:space="preserve">. Затраты на приобретение </w:t>
      </w:r>
      <w:r w:rsidR="0069041A">
        <w:rPr>
          <w:sz w:val="26"/>
          <w:szCs w:val="26"/>
        </w:rPr>
        <w:t>принтеров, многофункциональных устройств и копировальных аппаратов (оргтехники)</w:t>
      </w:r>
      <w:r w:rsidRPr="00717073">
        <w:rPr>
          <w:sz w:val="26"/>
          <w:szCs w:val="26"/>
        </w:rPr>
        <w:t xml:space="preserve"> (</w:t>
      </w:r>
      <w:proofErr w:type="spellStart"/>
      <w:r w:rsidRPr="00717073">
        <w:rPr>
          <w:sz w:val="26"/>
          <w:szCs w:val="26"/>
        </w:rPr>
        <w:t>З</w:t>
      </w:r>
      <w:r w:rsidRPr="00717073">
        <w:rPr>
          <w:sz w:val="26"/>
          <w:szCs w:val="26"/>
          <w:vertAlign w:val="subscript"/>
        </w:rPr>
        <w:t>пм</w:t>
      </w:r>
      <w:proofErr w:type="spellEnd"/>
      <w:r w:rsidRPr="00717073">
        <w:rPr>
          <w:sz w:val="26"/>
          <w:szCs w:val="26"/>
        </w:rPr>
        <w:t>) определяются по формуле:</w:t>
      </w:r>
    </w:p>
    <w:p w:rsidR="00845624" w:rsidRPr="00717073" w:rsidRDefault="00845624" w:rsidP="00845624">
      <w:pPr>
        <w:autoSpaceDE w:val="0"/>
        <w:autoSpaceDN w:val="0"/>
        <w:adjustRightInd w:val="0"/>
        <w:ind w:firstLine="540"/>
        <w:rPr>
          <w:sz w:val="26"/>
          <w:szCs w:val="26"/>
        </w:rPr>
      </w:pPr>
      <w:r w:rsidRPr="00717073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2336800</wp:posOffset>
            </wp:positionH>
            <wp:positionV relativeFrom="paragraph">
              <wp:posOffset>1270</wp:posOffset>
            </wp:positionV>
            <wp:extent cx="1656080" cy="544830"/>
            <wp:effectExtent l="0" t="0" r="0" b="0"/>
            <wp:wrapSquare wrapText="right"/>
            <wp:docPr id="889" name="Рисунок 889" descr="base_32851_196834_5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9" descr="base_32851_196834_553"/>
                    <pic:cNvPicPr preferRelativeResize="0">
                      <a:picLocks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6080" cy="544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45624" w:rsidRPr="00717073" w:rsidRDefault="00845624" w:rsidP="0084562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45624" w:rsidRPr="00717073" w:rsidRDefault="00845624" w:rsidP="008456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45624" w:rsidRPr="00717073" w:rsidRDefault="00845624" w:rsidP="008456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45624" w:rsidRPr="00717073" w:rsidRDefault="00845624" w:rsidP="008456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17073">
        <w:rPr>
          <w:sz w:val="26"/>
          <w:szCs w:val="26"/>
        </w:rPr>
        <w:t>где:</w:t>
      </w:r>
    </w:p>
    <w:p w:rsidR="00845624" w:rsidRPr="00717073" w:rsidRDefault="00845624" w:rsidP="008456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717073">
        <w:rPr>
          <w:sz w:val="26"/>
          <w:szCs w:val="26"/>
        </w:rPr>
        <w:t>Q</w:t>
      </w:r>
      <w:r w:rsidRPr="00717073">
        <w:rPr>
          <w:sz w:val="26"/>
          <w:szCs w:val="26"/>
          <w:vertAlign w:val="subscript"/>
        </w:rPr>
        <w:t>i</w:t>
      </w:r>
      <w:proofErr w:type="spellEnd"/>
      <w:r w:rsidRPr="00717073">
        <w:rPr>
          <w:sz w:val="26"/>
          <w:szCs w:val="26"/>
          <w:vertAlign w:val="subscript"/>
        </w:rPr>
        <w:t xml:space="preserve"> пм </w:t>
      </w:r>
      <w:r w:rsidRPr="00717073">
        <w:rPr>
          <w:sz w:val="26"/>
          <w:szCs w:val="26"/>
        </w:rPr>
        <w:t xml:space="preserve">- </w:t>
      </w:r>
      <w:r w:rsidR="00F415C9">
        <w:rPr>
          <w:sz w:val="26"/>
          <w:szCs w:val="26"/>
        </w:rPr>
        <w:t>количество принтеров, многофункциональных устройств, копировальных аппаратов и иной оргтехники в соответствии с нормативами органов местного сам</w:t>
      </w:r>
      <w:r w:rsidR="00F415C9">
        <w:rPr>
          <w:sz w:val="26"/>
          <w:szCs w:val="26"/>
        </w:rPr>
        <w:t>о</w:t>
      </w:r>
      <w:r w:rsidR="00F415C9">
        <w:rPr>
          <w:sz w:val="26"/>
          <w:szCs w:val="26"/>
        </w:rPr>
        <w:t>управления</w:t>
      </w:r>
      <w:r w:rsidRPr="00717073">
        <w:rPr>
          <w:sz w:val="26"/>
          <w:szCs w:val="26"/>
        </w:rPr>
        <w:t>;</w:t>
      </w:r>
    </w:p>
    <w:p w:rsidR="00845624" w:rsidRPr="00717073" w:rsidRDefault="00845624" w:rsidP="008456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717073">
        <w:rPr>
          <w:sz w:val="26"/>
          <w:szCs w:val="26"/>
        </w:rPr>
        <w:t>P</w:t>
      </w:r>
      <w:r w:rsidRPr="00717073">
        <w:rPr>
          <w:sz w:val="26"/>
          <w:szCs w:val="26"/>
          <w:vertAlign w:val="subscript"/>
        </w:rPr>
        <w:t>i</w:t>
      </w:r>
      <w:proofErr w:type="spellEnd"/>
      <w:r w:rsidRPr="00717073">
        <w:rPr>
          <w:sz w:val="26"/>
          <w:szCs w:val="26"/>
          <w:vertAlign w:val="subscript"/>
        </w:rPr>
        <w:t xml:space="preserve"> пм </w:t>
      </w:r>
      <w:r w:rsidRPr="00717073">
        <w:rPr>
          <w:sz w:val="26"/>
          <w:szCs w:val="26"/>
        </w:rPr>
        <w:t xml:space="preserve">- </w:t>
      </w:r>
      <w:r w:rsidR="00F415C9">
        <w:rPr>
          <w:sz w:val="26"/>
          <w:szCs w:val="26"/>
        </w:rPr>
        <w:t xml:space="preserve">цена 1 </w:t>
      </w:r>
      <w:proofErr w:type="spellStart"/>
      <w:r w:rsidR="00F415C9">
        <w:rPr>
          <w:sz w:val="26"/>
          <w:szCs w:val="26"/>
          <w:lang w:val="en-US"/>
        </w:rPr>
        <w:t>i</w:t>
      </w:r>
      <w:proofErr w:type="spellEnd"/>
      <w:r w:rsidR="00F415C9" w:rsidRPr="00F415C9">
        <w:rPr>
          <w:sz w:val="26"/>
          <w:szCs w:val="26"/>
        </w:rPr>
        <w:t>-</w:t>
      </w:r>
      <w:r w:rsidR="00F415C9">
        <w:rPr>
          <w:sz w:val="26"/>
          <w:szCs w:val="26"/>
        </w:rPr>
        <w:t>го типа принтера, многофункционального устройства, копир</w:t>
      </w:r>
      <w:r w:rsidR="00F415C9">
        <w:rPr>
          <w:sz w:val="26"/>
          <w:szCs w:val="26"/>
        </w:rPr>
        <w:t>о</w:t>
      </w:r>
      <w:r w:rsidR="00F415C9">
        <w:rPr>
          <w:sz w:val="26"/>
          <w:szCs w:val="26"/>
        </w:rPr>
        <w:t>вального аппарата и иной оргтехники в соответствии с нормативами органов местн</w:t>
      </w:r>
      <w:r w:rsidR="00F415C9">
        <w:rPr>
          <w:sz w:val="26"/>
          <w:szCs w:val="26"/>
        </w:rPr>
        <w:t>о</w:t>
      </w:r>
      <w:r w:rsidR="00F415C9">
        <w:rPr>
          <w:sz w:val="26"/>
          <w:szCs w:val="26"/>
        </w:rPr>
        <w:t>го самоуправления</w:t>
      </w:r>
      <w:r w:rsidRPr="00717073">
        <w:rPr>
          <w:sz w:val="26"/>
          <w:szCs w:val="26"/>
        </w:rPr>
        <w:t>.</w:t>
      </w:r>
    </w:p>
    <w:p w:rsidR="00845624" w:rsidRPr="00717073" w:rsidRDefault="00845624" w:rsidP="00845624">
      <w:pPr>
        <w:jc w:val="center"/>
        <w:rPr>
          <w:i/>
          <w:sz w:val="26"/>
          <w:szCs w:val="26"/>
        </w:rPr>
      </w:pPr>
    </w:p>
    <w:p w:rsidR="00845624" w:rsidRPr="00717073" w:rsidRDefault="00845624" w:rsidP="00845624">
      <w:pPr>
        <w:jc w:val="center"/>
        <w:rPr>
          <w:i/>
          <w:sz w:val="26"/>
          <w:szCs w:val="26"/>
        </w:rPr>
      </w:pPr>
      <w:r w:rsidRPr="00717073">
        <w:rPr>
          <w:i/>
          <w:sz w:val="26"/>
          <w:szCs w:val="26"/>
        </w:rPr>
        <w:t xml:space="preserve">Нормативы на приобретение </w:t>
      </w:r>
      <w:r w:rsidR="0069041A" w:rsidRPr="0069041A">
        <w:rPr>
          <w:i/>
          <w:sz w:val="26"/>
          <w:szCs w:val="26"/>
        </w:rPr>
        <w:t>принтеров, многофункциональных устройств и коп</w:t>
      </w:r>
      <w:r w:rsidR="0069041A" w:rsidRPr="0069041A">
        <w:rPr>
          <w:i/>
          <w:sz w:val="26"/>
          <w:szCs w:val="26"/>
        </w:rPr>
        <w:t>и</w:t>
      </w:r>
      <w:r w:rsidR="0069041A" w:rsidRPr="0069041A">
        <w:rPr>
          <w:i/>
          <w:sz w:val="26"/>
          <w:szCs w:val="26"/>
        </w:rPr>
        <w:t>ровальных аппаратов (оргтехники)</w:t>
      </w:r>
    </w:p>
    <w:p w:rsidR="00845624" w:rsidRPr="00717073" w:rsidRDefault="00845624" w:rsidP="00845624">
      <w:pPr>
        <w:jc w:val="center"/>
        <w:rPr>
          <w:i/>
          <w:sz w:val="26"/>
          <w:szCs w:val="26"/>
        </w:rPr>
      </w:pPr>
    </w:p>
    <w:p w:rsidR="00845624" w:rsidRPr="00717073" w:rsidRDefault="00845624" w:rsidP="00845624">
      <w:pPr>
        <w:widowControl w:val="0"/>
        <w:autoSpaceDE w:val="0"/>
        <w:autoSpaceDN w:val="0"/>
        <w:adjustRightInd w:val="0"/>
        <w:ind w:firstLine="567"/>
        <w:jc w:val="right"/>
        <w:rPr>
          <w:i/>
          <w:szCs w:val="26"/>
        </w:rPr>
      </w:pPr>
      <w:r w:rsidRPr="00717073">
        <w:rPr>
          <w:i/>
          <w:szCs w:val="26"/>
        </w:rPr>
        <w:t xml:space="preserve">Таблица № </w:t>
      </w:r>
      <w:r w:rsidR="0069041A">
        <w:rPr>
          <w:i/>
          <w:szCs w:val="26"/>
        </w:rPr>
        <w:t>1</w:t>
      </w:r>
      <w:r w:rsidR="00C90593">
        <w:rPr>
          <w:i/>
          <w:szCs w:val="26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874"/>
        <w:gridCol w:w="2607"/>
        <w:gridCol w:w="2168"/>
        <w:gridCol w:w="2665"/>
      </w:tblGrid>
      <w:tr w:rsidR="0069041A" w:rsidRPr="00717073" w:rsidTr="00C90593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1A" w:rsidRPr="00717073" w:rsidRDefault="0069041A" w:rsidP="00845624">
            <w:pPr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t xml:space="preserve">№ </w:t>
            </w:r>
            <w:proofErr w:type="spellStart"/>
            <w:proofErr w:type="gramStart"/>
            <w:r w:rsidRPr="00717073">
              <w:rPr>
                <w:szCs w:val="26"/>
              </w:rPr>
              <w:t>п</w:t>
            </w:r>
            <w:proofErr w:type="spellEnd"/>
            <w:proofErr w:type="gramEnd"/>
            <w:r w:rsidRPr="00717073">
              <w:rPr>
                <w:szCs w:val="26"/>
              </w:rPr>
              <w:t>/</w:t>
            </w:r>
            <w:proofErr w:type="spellStart"/>
            <w:r w:rsidRPr="00717073">
              <w:rPr>
                <w:szCs w:val="26"/>
              </w:rPr>
              <w:t>п</w:t>
            </w:r>
            <w:proofErr w:type="spellEnd"/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1A" w:rsidRPr="00717073" w:rsidRDefault="0069041A" w:rsidP="00845624">
            <w:pPr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t>Наименование оборудования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1A" w:rsidRPr="00717073" w:rsidRDefault="0069041A" w:rsidP="00845624">
            <w:pPr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t>Количество принтеров,</w:t>
            </w:r>
          </w:p>
          <w:p w:rsidR="0069041A" w:rsidRPr="00717073" w:rsidRDefault="0069041A" w:rsidP="00845624">
            <w:pPr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t xml:space="preserve">многофункциональных устройств, </w:t>
            </w:r>
          </w:p>
          <w:p w:rsidR="0069041A" w:rsidRPr="00717073" w:rsidRDefault="0069041A" w:rsidP="00845624">
            <w:pPr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t>копировальных апп</w:t>
            </w:r>
            <w:r w:rsidRPr="00717073">
              <w:rPr>
                <w:szCs w:val="26"/>
              </w:rPr>
              <w:t>а</w:t>
            </w:r>
            <w:r w:rsidRPr="00717073">
              <w:rPr>
                <w:szCs w:val="26"/>
              </w:rPr>
              <w:t xml:space="preserve">ратов и иной </w:t>
            </w:r>
          </w:p>
          <w:p w:rsidR="0069041A" w:rsidRPr="00717073" w:rsidRDefault="0069041A" w:rsidP="0069041A">
            <w:pPr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t xml:space="preserve">оргтехники </w:t>
            </w:r>
            <w:r>
              <w:rPr>
                <w:szCs w:val="26"/>
              </w:rPr>
              <w:t>в год, шт.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41A" w:rsidRPr="00717073" w:rsidRDefault="0069041A" w:rsidP="00845624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>
              <w:rPr>
                <w:szCs w:val="26"/>
              </w:rPr>
              <w:t>Срок использов</w:t>
            </w:r>
            <w:r>
              <w:rPr>
                <w:szCs w:val="26"/>
              </w:rPr>
              <w:t>а</w:t>
            </w:r>
            <w:r>
              <w:rPr>
                <w:szCs w:val="26"/>
              </w:rPr>
              <w:t>ния  (в годах)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1A" w:rsidRPr="00717073" w:rsidRDefault="0069041A" w:rsidP="00845624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t>Цена 1 i-го типа при</w:t>
            </w:r>
            <w:r w:rsidRPr="00717073">
              <w:rPr>
                <w:szCs w:val="26"/>
              </w:rPr>
              <w:t>н</w:t>
            </w:r>
            <w:r w:rsidRPr="00717073">
              <w:rPr>
                <w:szCs w:val="26"/>
              </w:rPr>
              <w:t xml:space="preserve">тера, </w:t>
            </w:r>
          </w:p>
          <w:p w:rsidR="0069041A" w:rsidRPr="00717073" w:rsidRDefault="0069041A" w:rsidP="00845624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t xml:space="preserve">многофункционального </w:t>
            </w:r>
          </w:p>
          <w:p w:rsidR="0069041A" w:rsidRPr="00717073" w:rsidRDefault="0069041A" w:rsidP="00845624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t>устройства, копир</w:t>
            </w:r>
            <w:r w:rsidRPr="00717073">
              <w:rPr>
                <w:szCs w:val="26"/>
              </w:rPr>
              <w:t>о</w:t>
            </w:r>
            <w:r w:rsidRPr="00717073">
              <w:rPr>
                <w:szCs w:val="26"/>
              </w:rPr>
              <w:t xml:space="preserve">вального </w:t>
            </w:r>
          </w:p>
          <w:p w:rsidR="0069041A" w:rsidRPr="00717073" w:rsidRDefault="0069041A" w:rsidP="00845624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t>аппарата и иной ор</w:t>
            </w:r>
            <w:r w:rsidRPr="00717073">
              <w:rPr>
                <w:szCs w:val="26"/>
              </w:rPr>
              <w:t>г</w:t>
            </w:r>
            <w:r w:rsidRPr="00717073">
              <w:rPr>
                <w:szCs w:val="26"/>
              </w:rPr>
              <w:t xml:space="preserve">техники </w:t>
            </w:r>
          </w:p>
          <w:p w:rsidR="0069041A" w:rsidRPr="00717073" w:rsidRDefault="0069041A" w:rsidP="00845624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t>в соответствии с но</w:t>
            </w:r>
            <w:r w:rsidRPr="00717073">
              <w:rPr>
                <w:szCs w:val="26"/>
              </w:rPr>
              <w:t>р</w:t>
            </w:r>
            <w:r w:rsidRPr="00717073">
              <w:rPr>
                <w:szCs w:val="26"/>
              </w:rPr>
              <w:t>мативами</w:t>
            </w:r>
          </w:p>
          <w:p w:rsidR="0069041A" w:rsidRPr="00717073" w:rsidRDefault="0069041A" w:rsidP="00845624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t>органов местного</w:t>
            </w:r>
          </w:p>
          <w:p w:rsidR="0069041A" w:rsidRPr="00717073" w:rsidRDefault="0069041A" w:rsidP="00845624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lastRenderedPageBreak/>
              <w:t>самоуправления, руб.</w:t>
            </w:r>
          </w:p>
        </w:tc>
      </w:tr>
      <w:tr w:rsidR="0069041A" w:rsidRPr="00717073" w:rsidTr="00C90593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1A" w:rsidRPr="00717073" w:rsidRDefault="0069041A" w:rsidP="00A86344">
            <w:pPr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1A" w:rsidRPr="00717073" w:rsidRDefault="0069041A" w:rsidP="00845624">
            <w:pPr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МФУ (при</w:t>
            </w:r>
            <w:r w:rsidRPr="00717073">
              <w:rPr>
                <w:sz w:val="26"/>
                <w:szCs w:val="26"/>
              </w:rPr>
              <w:t>н</w:t>
            </w:r>
            <w:r w:rsidRPr="00717073">
              <w:rPr>
                <w:sz w:val="26"/>
                <w:szCs w:val="26"/>
              </w:rPr>
              <w:t>тер-сканер-копир)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1A" w:rsidRPr="00A86344" w:rsidRDefault="0069041A" w:rsidP="00BA1BB7">
            <w:pPr>
              <w:ind w:firstLine="34"/>
              <w:jc w:val="center"/>
              <w:rPr>
                <w:sz w:val="26"/>
                <w:szCs w:val="26"/>
              </w:rPr>
            </w:pPr>
            <w:r w:rsidRPr="00A86344">
              <w:rPr>
                <w:sz w:val="26"/>
                <w:szCs w:val="26"/>
              </w:rPr>
              <w:t>не более 5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41A" w:rsidRPr="00A86344" w:rsidRDefault="0069041A" w:rsidP="0069041A">
            <w:pPr>
              <w:jc w:val="center"/>
              <w:rPr>
                <w:sz w:val="26"/>
                <w:szCs w:val="26"/>
              </w:rPr>
            </w:pPr>
            <w:r w:rsidRPr="00A86344">
              <w:rPr>
                <w:sz w:val="26"/>
                <w:szCs w:val="26"/>
              </w:rPr>
              <w:t>3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1A" w:rsidRPr="00A86344" w:rsidRDefault="0069041A" w:rsidP="00BA1BB7">
            <w:pPr>
              <w:jc w:val="center"/>
              <w:rPr>
                <w:sz w:val="26"/>
                <w:szCs w:val="26"/>
              </w:rPr>
            </w:pPr>
            <w:r w:rsidRPr="00A86344">
              <w:rPr>
                <w:sz w:val="26"/>
                <w:szCs w:val="26"/>
              </w:rPr>
              <w:t>25000,00</w:t>
            </w:r>
          </w:p>
        </w:tc>
      </w:tr>
      <w:tr w:rsidR="0069041A" w:rsidRPr="00717073" w:rsidTr="00C90593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1A" w:rsidRPr="00717073" w:rsidRDefault="00C90593" w:rsidP="00A863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41A" w:rsidRPr="000A6D13" w:rsidRDefault="0069041A" w:rsidP="00845624">
            <w:pPr>
              <w:rPr>
                <w:sz w:val="26"/>
                <w:szCs w:val="26"/>
                <w:highlight w:val="yellow"/>
              </w:rPr>
            </w:pPr>
            <w:r w:rsidRPr="00A86344">
              <w:rPr>
                <w:sz w:val="26"/>
                <w:szCs w:val="26"/>
              </w:rPr>
              <w:t>ИБП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1A" w:rsidRPr="00A86344" w:rsidRDefault="0069041A" w:rsidP="00C90593">
            <w:pPr>
              <w:ind w:firstLine="34"/>
              <w:jc w:val="center"/>
              <w:rPr>
                <w:sz w:val="26"/>
                <w:szCs w:val="26"/>
              </w:rPr>
            </w:pPr>
            <w:r w:rsidRPr="00A86344">
              <w:rPr>
                <w:sz w:val="26"/>
                <w:szCs w:val="26"/>
              </w:rPr>
              <w:t xml:space="preserve">не более </w:t>
            </w:r>
            <w:r w:rsidR="00C90593" w:rsidRPr="00A86344">
              <w:rPr>
                <w:sz w:val="26"/>
                <w:szCs w:val="26"/>
              </w:rPr>
              <w:t>4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41A" w:rsidRPr="00A86344" w:rsidRDefault="0069041A" w:rsidP="0069041A">
            <w:pPr>
              <w:jc w:val="center"/>
              <w:rPr>
                <w:sz w:val="26"/>
                <w:szCs w:val="26"/>
              </w:rPr>
            </w:pPr>
            <w:r w:rsidRPr="00A86344">
              <w:rPr>
                <w:sz w:val="26"/>
                <w:szCs w:val="26"/>
              </w:rPr>
              <w:t>3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041A" w:rsidRPr="00A86344" w:rsidRDefault="00C90593" w:rsidP="00C90593">
            <w:pPr>
              <w:jc w:val="center"/>
              <w:rPr>
                <w:sz w:val="26"/>
                <w:szCs w:val="26"/>
              </w:rPr>
            </w:pPr>
            <w:r w:rsidRPr="00A86344">
              <w:rPr>
                <w:sz w:val="26"/>
                <w:szCs w:val="26"/>
              </w:rPr>
              <w:t>100</w:t>
            </w:r>
            <w:r w:rsidR="0069041A" w:rsidRPr="00A86344">
              <w:rPr>
                <w:sz w:val="26"/>
                <w:szCs w:val="26"/>
              </w:rPr>
              <w:t>00,00</w:t>
            </w:r>
          </w:p>
        </w:tc>
      </w:tr>
      <w:tr w:rsidR="00A86344" w:rsidRPr="00717073" w:rsidTr="00C90593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44" w:rsidRDefault="00A86344" w:rsidP="00A86344">
            <w:pPr>
              <w:ind w:lef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3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44" w:rsidRPr="000A6D13" w:rsidRDefault="00A86344" w:rsidP="00845624">
            <w:pPr>
              <w:rPr>
                <w:sz w:val="26"/>
                <w:szCs w:val="26"/>
                <w:highlight w:val="yellow"/>
              </w:rPr>
            </w:pPr>
            <w:r w:rsidRPr="008978CC">
              <w:rPr>
                <w:sz w:val="26"/>
                <w:szCs w:val="26"/>
              </w:rPr>
              <w:t>Роутер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44" w:rsidRPr="00A86344" w:rsidRDefault="00A86344" w:rsidP="00A86344">
            <w:pPr>
              <w:ind w:left="-108"/>
              <w:jc w:val="center"/>
              <w:rPr>
                <w:sz w:val="26"/>
                <w:szCs w:val="26"/>
              </w:rPr>
            </w:pPr>
            <w:r w:rsidRPr="00A86344">
              <w:rPr>
                <w:sz w:val="26"/>
                <w:szCs w:val="26"/>
              </w:rPr>
              <w:t>не б</w:t>
            </w:r>
            <w:r w:rsidRPr="00A86344">
              <w:rPr>
                <w:sz w:val="26"/>
                <w:szCs w:val="26"/>
              </w:rPr>
              <w:t>о</w:t>
            </w:r>
            <w:r w:rsidRPr="00A86344">
              <w:rPr>
                <w:sz w:val="26"/>
                <w:szCs w:val="26"/>
              </w:rPr>
              <w:t>лее 5</w:t>
            </w:r>
          </w:p>
          <w:p w:rsidR="00A86344" w:rsidRPr="00A86344" w:rsidRDefault="00A86344" w:rsidP="00C90593">
            <w:pPr>
              <w:ind w:firstLine="34"/>
              <w:jc w:val="center"/>
              <w:rPr>
                <w:sz w:val="26"/>
                <w:szCs w:val="26"/>
              </w:rPr>
            </w:pP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44" w:rsidRPr="00A86344" w:rsidRDefault="00A86344" w:rsidP="0069041A">
            <w:pPr>
              <w:jc w:val="center"/>
              <w:rPr>
                <w:sz w:val="26"/>
                <w:szCs w:val="26"/>
              </w:rPr>
            </w:pPr>
            <w:r w:rsidRPr="00A86344">
              <w:rPr>
                <w:sz w:val="26"/>
                <w:szCs w:val="26"/>
              </w:rPr>
              <w:t>5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44" w:rsidRPr="00A86344" w:rsidRDefault="00A86344" w:rsidP="00C90593">
            <w:pPr>
              <w:jc w:val="center"/>
              <w:rPr>
                <w:sz w:val="26"/>
                <w:szCs w:val="26"/>
              </w:rPr>
            </w:pPr>
            <w:r w:rsidRPr="00A86344">
              <w:rPr>
                <w:sz w:val="26"/>
                <w:szCs w:val="26"/>
              </w:rPr>
              <w:t>14000,00</w:t>
            </w:r>
          </w:p>
        </w:tc>
      </w:tr>
      <w:tr w:rsidR="00A86344" w:rsidRPr="00717073" w:rsidTr="00C90593"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44" w:rsidRDefault="00A86344" w:rsidP="00A863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44" w:rsidRPr="000A6D13" w:rsidRDefault="00A86344" w:rsidP="00A86344">
            <w:pPr>
              <w:rPr>
                <w:sz w:val="26"/>
                <w:szCs w:val="26"/>
                <w:highlight w:val="yellow"/>
              </w:rPr>
            </w:pPr>
            <w:r w:rsidRPr="008978CC">
              <w:rPr>
                <w:rFonts w:cs="Calibri"/>
                <w:sz w:val="26"/>
                <w:szCs w:val="26"/>
              </w:rPr>
              <w:t>Телефон</w:t>
            </w:r>
          </w:p>
        </w:tc>
        <w:tc>
          <w:tcPr>
            <w:tcW w:w="1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44" w:rsidRPr="00A86344" w:rsidRDefault="00A86344" w:rsidP="00A86344">
            <w:pPr>
              <w:ind w:left="-108"/>
              <w:jc w:val="center"/>
              <w:rPr>
                <w:sz w:val="26"/>
                <w:szCs w:val="26"/>
              </w:rPr>
            </w:pPr>
            <w:r w:rsidRPr="00A86344">
              <w:rPr>
                <w:sz w:val="26"/>
                <w:szCs w:val="26"/>
              </w:rPr>
              <w:t>не более 1</w:t>
            </w:r>
          </w:p>
          <w:p w:rsidR="00A86344" w:rsidRPr="00A86344" w:rsidRDefault="00A86344" w:rsidP="00A86344">
            <w:pPr>
              <w:ind w:left="-108"/>
              <w:jc w:val="center"/>
              <w:rPr>
                <w:sz w:val="26"/>
                <w:szCs w:val="26"/>
              </w:rPr>
            </w:pPr>
            <w:r w:rsidRPr="00A86344">
              <w:t>на 1 сотру</w:t>
            </w:r>
            <w:r w:rsidRPr="00A86344">
              <w:t>д</w:t>
            </w:r>
            <w:r w:rsidRPr="00A86344">
              <w:t>ника</w:t>
            </w:r>
          </w:p>
          <w:p w:rsidR="00A86344" w:rsidRPr="00A86344" w:rsidRDefault="00A86344" w:rsidP="00C90593">
            <w:pPr>
              <w:ind w:firstLine="34"/>
              <w:jc w:val="center"/>
              <w:rPr>
                <w:sz w:val="26"/>
                <w:szCs w:val="26"/>
              </w:rPr>
            </w:pP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44" w:rsidRPr="00A86344" w:rsidRDefault="00A86344" w:rsidP="0069041A">
            <w:pPr>
              <w:jc w:val="center"/>
              <w:rPr>
                <w:sz w:val="26"/>
                <w:szCs w:val="26"/>
              </w:rPr>
            </w:pPr>
            <w:r w:rsidRPr="00A86344">
              <w:rPr>
                <w:sz w:val="26"/>
                <w:szCs w:val="26"/>
              </w:rPr>
              <w:t>5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44" w:rsidRPr="00A86344" w:rsidRDefault="00A86344" w:rsidP="00C90593">
            <w:pPr>
              <w:jc w:val="center"/>
              <w:rPr>
                <w:sz w:val="26"/>
                <w:szCs w:val="26"/>
              </w:rPr>
            </w:pPr>
            <w:r w:rsidRPr="00A86344">
              <w:rPr>
                <w:sz w:val="26"/>
                <w:szCs w:val="26"/>
              </w:rPr>
              <w:t>6000,00</w:t>
            </w:r>
          </w:p>
        </w:tc>
      </w:tr>
    </w:tbl>
    <w:p w:rsidR="00845624" w:rsidRDefault="00845624" w:rsidP="00845624">
      <w:pPr>
        <w:pStyle w:val="af0"/>
        <w:jc w:val="center"/>
        <w:rPr>
          <w:rFonts w:ascii="Times New Roman" w:hAnsi="Times New Roman"/>
          <w:sz w:val="26"/>
          <w:szCs w:val="26"/>
        </w:rPr>
      </w:pPr>
      <w:bookmarkStart w:id="1" w:name="Par302"/>
      <w:bookmarkStart w:id="2" w:name="Par309"/>
      <w:bookmarkStart w:id="3" w:name="Par323"/>
      <w:bookmarkEnd w:id="1"/>
      <w:bookmarkEnd w:id="2"/>
      <w:bookmarkEnd w:id="3"/>
    </w:p>
    <w:p w:rsidR="0069041A" w:rsidRDefault="0069041A" w:rsidP="0069041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C90593">
        <w:rPr>
          <w:sz w:val="26"/>
          <w:szCs w:val="26"/>
        </w:rPr>
        <w:t>3</w:t>
      </w:r>
      <w:r>
        <w:rPr>
          <w:sz w:val="26"/>
          <w:szCs w:val="26"/>
        </w:rPr>
        <w:t>. Затраты на приобретение ноутбуков (</w:t>
      </w:r>
      <w:proofErr w:type="spellStart"/>
      <w:r>
        <w:rPr>
          <w:sz w:val="26"/>
          <w:szCs w:val="26"/>
        </w:rPr>
        <w:t>З</w:t>
      </w:r>
      <w:r>
        <w:rPr>
          <w:sz w:val="26"/>
          <w:szCs w:val="26"/>
          <w:vertAlign w:val="subscript"/>
        </w:rPr>
        <w:t>прнб</w:t>
      </w:r>
      <w:proofErr w:type="spellEnd"/>
      <w:r>
        <w:rPr>
          <w:sz w:val="26"/>
          <w:szCs w:val="26"/>
        </w:rPr>
        <w:t>) определяются по формуле:</w:t>
      </w:r>
    </w:p>
    <w:p w:rsidR="0069041A" w:rsidRDefault="0069041A" w:rsidP="0069041A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noProof/>
          <w:position w:val="-31"/>
          <w:sz w:val="26"/>
          <w:szCs w:val="26"/>
        </w:rPr>
        <w:drawing>
          <wp:inline distT="0" distB="0" distL="0" distR="0">
            <wp:extent cx="1880870" cy="557530"/>
            <wp:effectExtent l="19050" t="0" r="5080" b="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870" cy="557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041A" w:rsidRDefault="0069041A" w:rsidP="0069041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где:</w:t>
      </w:r>
    </w:p>
    <w:p w:rsidR="0069041A" w:rsidRDefault="0069041A" w:rsidP="0069041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spellStart"/>
      <w:proofErr w:type="gramStart"/>
      <w:r>
        <w:rPr>
          <w:sz w:val="26"/>
          <w:szCs w:val="26"/>
        </w:rPr>
        <w:t>Q</w:t>
      </w:r>
      <w:r>
        <w:rPr>
          <w:sz w:val="26"/>
          <w:szCs w:val="26"/>
          <w:vertAlign w:val="subscript"/>
        </w:rPr>
        <w:t>i</w:t>
      </w:r>
      <w:proofErr w:type="gramEnd"/>
      <w:r>
        <w:rPr>
          <w:sz w:val="26"/>
          <w:szCs w:val="26"/>
          <w:vertAlign w:val="subscript"/>
        </w:rPr>
        <w:t>прнб</w:t>
      </w:r>
      <w:proofErr w:type="spellEnd"/>
      <w:r>
        <w:rPr>
          <w:sz w:val="26"/>
          <w:szCs w:val="26"/>
        </w:rPr>
        <w:t xml:space="preserve"> - количество ноутбуков по </w:t>
      </w:r>
      <w:proofErr w:type="spellStart"/>
      <w:r>
        <w:rPr>
          <w:sz w:val="26"/>
          <w:szCs w:val="26"/>
        </w:rPr>
        <w:t>i-й</w:t>
      </w:r>
      <w:proofErr w:type="spellEnd"/>
      <w:r>
        <w:rPr>
          <w:sz w:val="26"/>
          <w:szCs w:val="26"/>
        </w:rPr>
        <w:t xml:space="preserve"> должности в соответствии с нормативами органов </w:t>
      </w:r>
      <w:r w:rsidRPr="00694026">
        <w:rPr>
          <w:sz w:val="26"/>
          <w:szCs w:val="26"/>
        </w:rPr>
        <w:t>местного самоуправления</w:t>
      </w:r>
      <w:r>
        <w:rPr>
          <w:sz w:val="26"/>
          <w:szCs w:val="26"/>
        </w:rPr>
        <w:t>;</w:t>
      </w:r>
    </w:p>
    <w:p w:rsidR="0069041A" w:rsidRDefault="0069041A" w:rsidP="0069041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spellStart"/>
      <w:proofErr w:type="gramStart"/>
      <w:r>
        <w:rPr>
          <w:sz w:val="26"/>
          <w:szCs w:val="26"/>
        </w:rPr>
        <w:t>P</w:t>
      </w:r>
      <w:r>
        <w:rPr>
          <w:sz w:val="26"/>
          <w:szCs w:val="26"/>
          <w:vertAlign w:val="subscript"/>
        </w:rPr>
        <w:t>i</w:t>
      </w:r>
      <w:proofErr w:type="gramEnd"/>
      <w:r>
        <w:rPr>
          <w:sz w:val="26"/>
          <w:szCs w:val="26"/>
          <w:vertAlign w:val="subscript"/>
        </w:rPr>
        <w:t>прнб</w:t>
      </w:r>
      <w:proofErr w:type="spellEnd"/>
      <w:r>
        <w:rPr>
          <w:sz w:val="26"/>
          <w:szCs w:val="26"/>
        </w:rPr>
        <w:t xml:space="preserve"> - цена одного ноутбука по </w:t>
      </w:r>
      <w:proofErr w:type="spellStart"/>
      <w:r>
        <w:rPr>
          <w:sz w:val="26"/>
          <w:szCs w:val="26"/>
        </w:rPr>
        <w:t>i-й</w:t>
      </w:r>
      <w:proofErr w:type="spellEnd"/>
      <w:r>
        <w:rPr>
          <w:sz w:val="26"/>
          <w:szCs w:val="26"/>
        </w:rPr>
        <w:t xml:space="preserve"> должности в соответствии с нормативами органов </w:t>
      </w:r>
      <w:r w:rsidRPr="00694026">
        <w:rPr>
          <w:sz w:val="26"/>
          <w:szCs w:val="26"/>
        </w:rPr>
        <w:t>местного самоуправления</w:t>
      </w:r>
      <w:r>
        <w:rPr>
          <w:sz w:val="26"/>
          <w:szCs w:val="26"/>
        </w:rPr>
        <w:t>.</w:t>
      </w:r>
    </w:p>
    <w:p w:rsidR="0069041A" w:rsidRDefault="0069041A" w:rsidP="0069041A">
      <w:pPr>
        <w:jc w:val="center"/>
        <w:rPr>
          <w:i/>
          <w:sz w:val="26"/>
          <w:szCs w:val="26"/>
        </w:rPr>
      </w:pPr>
    </w:p>
    <w:p w:rsidR="0069041A" w:rsidRPr="00717073" w:rsidRDefault="0069041A" w:rsidP="0069041A">
      <w:pPr>
        <w:jc w:val="center"/>
        <w:rPr>
          <w:i/>
          <w:sz w:val="26"/>
          <w:szCs w:val="26"/>
        </w:rPr>
      </w:pPr>
      <w:r w:rsidRPr="00717073">
        <w:rPr>
          <w:i/>
          <w:sz w:val="26"/>
          <w:szCs w:val="26"/>
        </w:rPr>
        <w:t xml:space="preserve">Нормативы на приобретение </w:t>
      </w:r>
      <w:r>
        <w:rPr>
          <w:i/>
          <w:sz w:val="26"/>
          <w:szCs w:val="26"/>
        </w:rPr>
        <w:t>ноутбуков</w:t>
      </w:r>
    </w:p>
    <w:p w:rsidR="0069041A" w:rsidRPr="00717073" w:rsidRDefault="0069041A" w:rsidP="0069041A">
      <w:pPr>
        <w:widowControl w:val="0"/>
        <w:autoSpaceDE w:val="0"/>
        <w:autoSpaceDN w:val="0"/>
        <w:adjustRightInd w:val="0"/>
        <w:ind w:firstLine="567"/>
        <w:jc w:val="right"/>
        <w:rPr>
          <w:i/>
          <w:szCs w:val="26"/>
        </w:rPr>
      </w:pPr>
      <w:r w:rsidRPr="00717073">
        <w:rPr>
          <w:i/>
          <w:szCs w:val="26"/>
        </w:rPr>
        <w:t xml:space="preserve">Таблица № </w:t>
      </w:r>
      <w:r w:rsidR="00F415C9">
        <w:rPr>
          <w:i/>
          <w:szCs w:val="26"/>
        </w:rPr>
        <w:t>12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1715"/>
        <w:gridCol w:w="2673"/>
        <w:gridCol w:w="2463"/>
        <w:gridCol w:w="2463"/>
      </w:tblGrid>
      <w:tr w:rsidR="000A6D13" w:rsidRPr="00717073" w:rsidTr="000A6D13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13" w:rsidRPr="00717073" w:rsidRDefault="000A6D13" w:rsidP="00321529">
            <w:pPr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t xml:space="preserve">№ </w:t>
            </w:r>
            <w:proofErr w:type="spellStart"/>
            <w:proofErr w:type="gramStart"/>
            <w:r w:rsidRPr="00717073">
              <w:rPr>
                <w:szCs w:val="26"/>
              </w:rPr>
              <w:t>п</w:t>
            </w:r>
            <w:proofErr w:type="spellEnd"/>
            <w:proofErr w:type="gramEnd"/>
            <w:r w:rsidRPr="00717073">
              <w:rPr>
                <w:szCs w:val="26"/>
              </w:rPr>
              <w:t>/</w:t>
            </w:r>
            <w:proofErr w:type="spellStart"/>
            <w:r w:rsidRPr="00717073">
              <w:rPr>
                <w:szCs w:val="26"/>
              </w:rPr>
              <w:t>п</w:t>
            </w:r>
            <w:proofErr w:type="spellEnd"/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13" w:rsidRPr="00717073" w:rsidRDefault="000A6D13" w:rsidP="00321529">
            <w:pPr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t>Наименование оборудования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13" w:rsidRPr="00717073" w:rsidRDefault="000A6D13" w:rsidP="000A6D13">
            <w:pPr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t xml:space="preserve">Количество </w:t>
            </w:r>
            <w:r>
              <w:rPr>
                <w:szCs w:val="26"/>
              </w:rPr>
              <w:t xml:space="preserve">ноутбуков по </w:t>
            </w:r>
            <w:proofErr w:type="spellStart"/>
            <w:r>
              <w:rPr>
                <w:szCs w:val="26"/>
                <w:lang w:val="en-US"/>
              </w:rPr>
              <w:t>i</w:t>
            </w:r>
            <w:proofErr w:type="spellEnd"/>
            <w:r w:rsidRPr="000A6D13">
              <w:rPr>
                <w:szCs w:val="26"/>
              </w:rPr>
              <w:t>-</w:t>
            </w:r>
            <w:r w:rsidRPr="00717073">
              <w:rPr>
                <w:szCs w:val="26"/>
              </w:rPr>
              <w:t xml:space="preserve"> в соответствии </w:t>
            </w:r>
          </w:p>
          <w:p w:rsidR="000A6D13" w:rsidRPr="00717073" w:rsidRDefault="000A6D13" w:rsidP="00321529">
            <w:pPr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t xml:space="preserve">с нормативами органов </w:t>
            </w:r>
          </w:p>
          <w:p w:rsidR="000A6D13" w:rsidRPr="00717073" w:rsidRDefault="000A6D13" w:rsidP="00321529">
            <w:pPr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t>местного самоуправл</w:t>
            </w:r>
            <w:r w:rsidRPr="00717073">
              <w:rPr>
                <w:szCs w:val="26"/>
              </w:rPr>
              <w:t>е</w:t>
            </w:r>
            <w:r w:rsidRPr="00717073">
              <w:rPr>
                <w:szCs w:val="26"/>
              </w:rPr>
              <w:t>ния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13" w:rsidRPr="00717073" w:rsidRDefault="000A6D13" w:rsidP="00321529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>
              <w:rPr>
                <w:szCs w:val="26"/>
              </w:rPr>
              <w:t>Срок использования (в годах)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13" w:rsidRPr="00717073" w:rsidRDefault="000A6D13" w:rsidP="000A6D13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>
              <w:rPr>
                <w:szCs w:val="26"/>
              </w:rPr>
              <w:t>Цена одного ноутб</w:t>
            </w:r>
            <w:r>
              <w:rPr>
                <w:szCs w:val="26"/>
              </w:rPr>
              <w:t>у</w:t>
            </w:r>
            <w:r>
              <w:rPr>
                <w:szCs w:val="26"/>
              </w:rPr>
              <w:t xml:space="preserve">ка по </w:t>
            </w:r>
            <w:proofErr w:type="spellStart"/>
            <w:r>
              <w:rPr>
                <w:szCs w:val="26"/>
                <w:lang w:val="en-US"/>
              </w:rPr>
              <w:t>i</w:t>
            </w:r>
            <w:proofErr w:type="spellEnd"/>
            <w:r>
              <w:rPr>
                <w:szCs w:val="26"/>
              </w:rPr>
              <w:t>-</w:t>
            </w:r>
            <w:proofErr w:type="spellStart"/>
            <w:r>
              <w:rPr>
                <w:szCs w:val="26"/>
              </w:rPr>
              <w:t>й</w:t>
            </w:r>
            <w:proofErr w:type="spellEnd"/>
            <w:r>
              <w:rPr>
                <w:szCs w:val="26"/>
              </w:rPr>
              <w:t xml:space="preserve"> должности в соответствии с но</w:t>
            </w:r>
            <w:r>
              <w:rPr>
                <w:szCs w:val="26"/>
              </w:rPr>
              <w:t>р</w:t>
            </w:r>
            <w:r>
              <w:rPr>
                <w:szCs w:val="26"/>
              </w:rPr>
              <w:t xml:space="preserve">мативами органов </w:t>
            </w:r>
            <w:r w:rsidRPr="00717073">
              <w:rPr>
                <w:szCs w:val="26"/>
              </w:rPr>
              <w:t>местного</w:t>
            </w:r>
            <w:r>
              <w:rPr>
                <w:szCs w:val="26"/>
              </w:rPr>
              <w:t xml:space="preserve"> </w:t>
            </w:r>
            <w:r w:rsidRPr="00717073">
              <w:rPr>
                <w:szCs w:val="26"/>
              </w:rPr>
              <w:t>самоупра</w:t>
            </w:r>
            <w:r w:rsidRPr="00717073">
              <w:rPr>
                <w:szCs w:val="26"/>
              </w:rPr>
              <w:t>в</w:t>
            </w:r>
            <w:r w:rsidRPr="00717073">
              <w:rPr>
                <w:szCs w:val="26"/>
              </w:rPr>
              <w:t>ления, руб.</w:t>
            </w:r>
          </w:p>
        </w:tc>
      </w:tr>
      <w:tr w:rsidR="000A6D13" w:rsidRPr="00717073" w:rsidTr="000A6D13">
        <w:tc>
          <w:tcPr>
            <w:tcW w:w="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13" w:rsidRPr="00717073" w:rsidRDefault="000A6D13" w:rsidP="0032152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6D13" w:rsidRPr="00F415C9" w:rsidRDefault="000A6D13" w:rsidP="00321529">
            <w:pPr>
              <w:rPr>
                <w:sz w:val="26"/>
                <w:szCs w:val="26"/>
              </w:rPr>
            </w:pPr>
            <w:r w:rsidRPr="00F415C9">
              <w:rPr>
                <w:sz w:val="26"/>
                <w:szCs w:val="26"/>
              </w:rPr>
              <w:t>Ноутбук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D13" w:rsidRPr="00F415C9" w:rsidRDefault="000A6D13" w:rsidP="00C90593">
            <w:pPr>
              <w:ind w:firstLine="34"/>
              <w:jc w:val="center"/>
              <w:rPr>
                <w:sz w:val="26"/>
                <w:szCs w:val="26"/>
              </w:rPr>
            </w:pPr>
            <w:r w:rsidRPr="00F415C9">
              <w:rPr>
                <w:sz w:val="26"/>
                <w:szCs w:val="26"/>
              </w:rPr>
              <w:t xml:space="preserve">не более </w:t>
            </w:r>
            <w:r w:rsidR="00C90593" w:rsidRPr="00F415C9">
              <w:rPr>
                <w:sz w:val="26"/>
                <w:szCs w:val="26"/>
              </w:rPr>
              <w:t>1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D13" w:rsidRPr="00F415C9" w:rsidRDefault="000A6D13" w:rsidP="00321529">
            <w:pPr>
              <w:jc w:val="center"/>
              <w:rPr>
                <w:sz w:val="26"/>
                <w:szCs w:val="26"/>
              </w:rPr>
            </w:pPr>
            <w:r w:rsidRPr="00F415C9">
              <w:rPr>
                <w:sz w:val="26"/>
                <w:szCs w:val="26"/>
              </w:rPr>
              <w:t>3</w:t>
            </w:r>
          </w:p>
        </w:tc>
        <w:tc>
          <w:tcPr>
            <w:tcW w:w="1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6D13" w:rsidRPr="00F415C9" w:rsidRDefault="00A86344" w:rsidP="000A6D13">
            <w:pPr>
              <w:jc w:val="center"/>
              <w:rPr>
                <w:sz w:val="26"/>
                <w:szCs w:val="26"/>
              </w:rPr>
            </w:pPr>
            <w:r w:rsidRPr="00F415C9">
              <w:rPr>
                <w:sz w:val="26"/>
                <w:szCs w:val="26"/>
              </w:rPr>
              <w:t>85</w:t>
            </w:r>
            <w:r w:rsidR="000A6D13" w:rsidRPr="00F415C9">
              <w:rPr>
                <w:sz w:val="26"/>
                <w:szCs w:val="26"/>
              </w:rPr>
              <w:t>000,00</w:t>
            </w:r>
          </w:p>
        </w:tc>
      </w:tr>
    </w:tbl>
    <w:p w:rsidR="0069041A" w:rsidRPr="00717073" w:rsidRDefault="0069041A" w:rsidP="0069041A">
      <w:pPr>
        <w:pStyle w:val="af0"/>
        <w:ind w:firstLine="709"/>
        <w:rPr>
          <w:rFonts w:ascii="Times New Roman" w:hAnsi="Times New Roman"/>
          <w:sz w:val="26"/>
          <w:szCs w:val="26"/>
        </w:rPr>
      </w:pPr>
    </w:p>
    <w:p w:rsidR="00845624" w:rsidRPr="00717073" w:rsidRDefault="00845624" w:rsidP="00845624">
      <w:pPr>
        <w:pStyle w:val="af0"/>
        <w:jc w:val="center"/>
        <w:rPr>
          <w:rFonts w:ascii="Times New Roman" w:hAnsi="Times New Roman"/>
          <w:b/>
          <w:sz w:val="26"/>
          <w:szCs w:val="26"/>
        </w:rPr>
      </w:pPr>
      <w:r w:rsidRPr="00717073">
        <w:rPr>
          <w:rFonts w:ascii="Times New Roman" w:hAnsi="Times New Roman"/>
          <w:b/>
          <w:sz w:val="26"/>
          <w:szCs w:val="26"/>
        </w:rPr>
        <w:t>5. Затраты на приобретение материальных запасов</w:t>
      </w:r>
    </w:p>
    <w:p w:rsidR="00845624" w:rsidRPr="00717073" w:rsidRDefault="00845624" w:rsidP="00845624">
      <w:pPr>
        <w:pStyle w:val="af0"/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845624" w:rsidRPr="00717073" w:rsidRDefault="00845624" w:rsidP="008456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17073">
        <w:rPr>
          <w:sz w:val="26"/>
          <w:szCs w:val="26"/>
        </w:rPr>
        <w:t>5.1. Затраты на приобретение мониторов (</w:t>
      </w:r>
      <w:proofErr w:type="spellStart"/>
      <w:r w:rsidRPr="00717073">
        <w:rPr>
          <w:sz w:val="26"/>
          <w:szCs w:val="26"/>
        </w:rPr>
        <w:t>З</w:t>
      </w:r>
      <w:r w:rsidRPr="00717073">
        <w:rPr>
          <w:sz w:val="26"/>
          <w:szCs w:val="26"/>
          <w:vertAlign w:val="subscript"/>
        </w:rPr>
        <w:t>мон</w:t>
      </w:r>
      <w:proofErr w:type="spellEnd"/>
      <w:r w:rsidRPr="00717073">
        <w:rPr>
          <w:sz w:val="26"/>
          <w:szCs w:val="26"/>
        </w:rPr>
        <w:t>) определяются по формуле:</w:t>
      </w:r>
    </w:p>
    <w:p w:rsidR="00845624" w:rsidRPr="00717073" w:rsidRDefault="00845624" w:rsidP="00845624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717073">
        <w:rPr>
          <w:noProof/>
          <w:position w:val="-33"/>
          <w:sz w:val="26"/>
          <w:szCs w:val="26"/>
        </w:rPr>
        <w:drawing>
          <wp:inline distT="0" distB="0" distL="0" distR="0">
            <wp:extent cx="1953895" cy="571500"/>
            <wp:effectExtent l="0" t="0" r="0" b="0"/>
            <wp:docPr id="252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 r="181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389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5624" w:rsidRPr="00717073" w:rsidRDefault="00845624" w:rsidP="008456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17073">
        <w:rPr>
          <w:sz w:val="26"/>
          <w:szCs w:val="26"/>
        </w:rPr>
        <w:t>где:</w:t>
      </w:r>
    </w:p>
    <w:p w:rsidR="00845624" w:rsidRPr="00717073" w:rsidRDefault="00845624" w:rsidP="008456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717073">
        <w:rPr>
          <w:sz w:val="26"/>
          <w:szCs w:val="26"/>
        </w:rPr>
        <w:t>Q</w:t>
      </w:r>
      <w:r w:rsidRPr="00717073">
        <w:rPr>
          <w:sz w:val="26"/>
          <w:szCs w:val="26"/>
          <w:vertAlign w:val="subscript"/>
        </w:rPr>
        <w:t>i</w:t>
      </w:r>
      <w:proofErr w:type="spellEnd"/>
      <w:r w:rsidRPr="00717073">
        <w:rPr>
          <w:sz w:val="26"/>
          <w:szCs w:val="26"/>
          <w:vertAlign w:val="subscript"/>
        </w:rPr>
        <w:t xml:space="preserve"> </w:t>
      </w:r>
      <w:proofErr w:type="spellStart"/>
      <w:r w:rsidRPr="00717073">
        <w:rPr>
          <w:sz w:val="26"/>
          <w:szCs w:val="26"/>
          <w:vertAlign w:val="subscript"/>
        </w:rPr>
        <w:t>мон</w:t>
      </w:r>
      <w:proofErr w:type="spellEnd"/>
      <w:r w:rsidRPr="00717073">
        <w:rPr>
          <w:sz w:val="26"/>
          <w:szCs w:val="26"/>
        </w:rPr>
        <w:t xml:space="preserve"> - количество мониторов для </w:t>
      </w:r>
      <w:proofErr w:type="spellStart"/>
      <w:r w:rsidRPr="00717073">
        <w:rPr>
          <w:sz w:val="26"/>
          <w:szCs w:val="26"/>
        </w:rPr>
        <w:t>i-й</w:t>
      </w:r>
      <w:proofErr w:type="spellEnd"/>
      <w:r w:rsidRPr="00717073">
        <w:rPr>
          <w:sz w:val="26"/>
          <w:szCs w:val="26"/>
        </w:rPr>
        <w:t xml:space="preserve"> должности;</w:t>
      </w:r>
    </w:p>
    <w:p w:rsidR="00845624" w:rsidRPr="00717073" w:rsidRDefault="00845624" w:rsidP="008456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717073">
        <w:rPr>
          <w:sz w:val="26"/>
          <w:szCs w:val="26"/>
        </w:rPr>
        <w:t>P</w:t>
      </w:r>
      <w:r w:rsidRPr="00717073">
        <w:rPr>
          <w:sz w:val="26"/>
          <w:szCs w:val="26"/>
          <w:vertAlign w:val="subscript"/>
        </w:rPr>
        <w:t>i</w:t>
      </w:r>
      <w:proofErr w:type="spellEnd"/>
      <w:r w:rsidRPr="00717073">
        <w:rPr>
          <w:sz w:val="26"/>
          <w:szCs w:val="26"/>
          <w:vertAlign w:val="subscript"/>
        </w:rPr>
        <w:t xml:space="preserve"> </w:t>
      </w:r>
      <w:proofErr w:type="spellStart"/>
      <w:r w:rsidRPr="00717073">
        <w:rPr>
          <w:sz w:val="26"/>
          <w:szCs w:val="26"/>
          <w:vertAlign w:val="subscript"/>
        </w:rPr>
        <w:t>мон</w:t>
      </w:r>
      <w:proofErr w:type="spellEnd"/>
      <w:r w:rsidRPr="00717073">
        <w:rPr>
          <w:sz w:val="26"/>
          <w:szCs w:val="26"/>
        </w:rPr>
        <w:t xml:space="preserve"> - цена одного i-го монитора для </w:t>
      </w:r>
      <w:proofErr w:type="spellStart"/>
      <w:r w:rsidRPr="00717073">
        <w:rPr>
          <w:sz w:val="26"/>
          <w:szCs w:val="26"/>
        </w:rPr>
        <w:t>i-й</w:t>
      </w:r>
      <w:proofErr w:type="spellEnd"/>
      <w:r w:rsidRPr="00717073">
        <w:rPr>
          <w:sz w:val="26"/>
          <w:szCs w:val="26"/>
        </w:rPr>
        <w:t xml:space="preserve"> должности.</w:t>
      </w:r>
    </w:p>
    <w:p w:rsidR="00BA1BB7" w:rsidRPr="00717073" w:rsidRDefault="00BA1BB7" w:rsidP="008456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BA1BB7" w:rsidRDefault="00BA1BB7" w:rsidP="00BA1BB7">
      <w:pPr>
        <w:jc w:val="center"/>
        <w:rPr>
          <w:i/>
          <w:sz w:val="26"/>
          <w:szCs w:val="26"/>
        </w:rPr>
      </w:pPr>
      <w:r w:rsidRPr="00717073">
        <w:rPr>
          <w:i/>
          <w:sz w:val="26"/>
          <w:szCs w:val="26"/>
        </w:rPr>
        <w:t>Нормативы на приобретение мониторов</w:t>
      </w:r>
    </w:p>
    <w:p w:rsidR="00A12EAC" w:rsidRPr="00717073" w:rsidRDefault="00A12EAC" w:rsidP="00BA1BB7">
      <w:pPr>
        <w:jc w:val="center"/>
        <w:rPr>
          <w:i/>
          <w:sz w:val="26"/>
          <w:szCs w:val="26"/>
        </w:rPr>
      </w:pPr>
    </w:p>
    <w:p w:rsidR="00845624" w:rsidRPr="00717073" w:rsidRDefault="00BA1BB7" w:rsidP="00BA1BB7">
      <w:pPr>
        <w:widowControl w:val="0"/>
        <w:autoSpaceDE w:val="0"/>
        <w:autoSpaceDN w:val="0"/>
        <w:adjustRightInd w:val="0"/>
        <w:ind w:firstLine="567"/>
        <w:jc w:val="right"/>
        <w:rPr>
          <w:sz w:val="26"/>
          <w:szCs w:val="26"/>
        </w:rPr>
      </w:pPr>
      <w:r w:rsidRPr="00717073">
        <w:rPr>
          <w:i/>
          <w:szCs w:val="26"/>
        </w:rPr>
        <w:t>Таблица № 1</w:t>
      </w:r>
      <w:r w:rsidR="00F415C9">
        <w:rPr>
          <w:i/>
          <w:szCs w:val="26"/>
        </w:rPr>
        <w:t>3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126"/>
        <w:gridCol w:w="3685"/>
        <w:gridCol w:w="3405"/>
      </w:tblGrid>
      <w:tr w:rsidR="00BA1BB7" w:rsidRPr="00717073" w:rsidTr="00326DD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BB7" w:rsidRPr="00717073" w:rsidRDefault="00BA1BB7" w:rsidP="00326DDA">
            <w:pPr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t xml:space="preserve">№ </w:t>
            </w:r>
            <w:proofErr w:type="spellStart"/>
            <w:proofErr w:type="gramStart"/>
            <w:r w:rsidRPr="00717073">
              <w:rPr>
                <w:szCs w:val="26"/>
              </w:rPr>
              <w:t>п</w:t>
            </w:r>
            <w:proofErr w:type="spellEnd"/>
            <w:proofErr w:type="gramEnd"/>
            <w:r w:rsidRPr="00717073">
              <w:rPr>
                <w:szCs w:val="26"/>
              </w:rPr>
              <w:t>/</w:t>
            </w:r>
            <w:proofErr w:type="spellStart"/>
            <w:r w:rsidRPr="00717073">
              <w:rPr>
                <w:szCs w:val="26"/>
              </w:rPr>
              <w:t>п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BB7" w:rsidRPr="00717073" w:rsidRDefault="00BA1BB7" w:rsidP="00326DDA">
            <w:pPr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t>Наименование оборудования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BB7" w:rsidRPr="00A12EAC" w:rsidRDefault="00BA1BB7" w:rsidP="00BA1BB7">
            <w:pPr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t>Количество мониторов</w:t>
            </w:r>
            <w:r w:rsidR="00A12EAC">
              <w:rPr>
                <w:szCs w:val="26"/>
              </w:rPr>
              <w:t xml:space="preserve"> для </w:t>
            </w:r>
            <w:proofErr w:type="spellStart"/>
            <w:r w:rsidR="00A12EAC">
              <w:rPr>
                <w:szCs w:val="26"/>
                <w:lang w:val="en-US"/>
              </w:rPr>
              <w:t>i</w:t>
            </w:r>
            <w:proofErr w:type="spellEnd"/>
            <w:r w:rsidR="00A12EAC" w:rsidRPr="00A12EAC">
              <w:rPr>
                <w:szCs w:val="26"/>
              </w:rPr>
              <w:t>-</w:t>
            </w:r>
            <w:proofErr w:type="spellStart"/>
            <w:r w:rsidR="00A12EAC">
              <w:rPr>
                <w:szCs w:val="26"/>
              </w:rPr>
              <w:t>й</w:t>
            </w:r>
            <w:proofErr w:type="spellEnd"/>
            <w:r w:rsidR="00A12EAC">
              <w:rPr>
                <w:szCs w:val="26"/>
              </w:rPr>
              <w:t xml:space="preserve"> должности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BB7" w:rsidRPr="00A12EAC" w:rsidRDefault="00BA1BB7" w:rsidP="00A12EAC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t xml:space="preserve">Цена </w:t>
            </w:r>
            <w:r w:rsidR="00A12EAC">
              <w:rPr>
                <w:szCs w:val="26"/>
              </w:rPr>
              <w:t xml:space="preserve">одно </w:t>
            </w:r>
            <w:proofErr w:type="spellStart"/>
            <w:r w:rsidR="00A12EAC">
              <w:rPr>
                <w:szCs w:val="26"/>
                <w:lang w:val="en-US"/>
              </w:rPr>
              <w:t>i</w:t>
            </w:r>
            <w:proofErr w:type="spellEnd"/>
            <w:r w:rsidR="00A12EAC" w:rsidRPr="00A12EAC">
              <w:rPr>
                <w:szCs w:val="26"/>
              </w:rPr>
              <w:t>-</w:t>
            </w:r>
            <w:r w:rsidR="00A12EAC">
              <w:rPr>
                <w:szCs w:val="26"/>
              </w:rPr>
              <w:t xml:space="preserve">го монитора для  </w:t>
            </w:r>
            <w:proofErr w:type="spellStart"/>
            <w:r w:rsidR="00A12EAC">
              <w:rPr>
                <w:szCs w:val="26"/>
                <w:lang w:val="en-US"/>
              </w:rPr>
              <w:t>i</w:t>
            </w:r>
            <w:proofErr w:type="spellEnd"/>
            <w:r w:rsidR="00A12EAC" w:rsidRPr="00A12EAC">
              <w:rPr>
                <w:szCs w:val="26"/>
              </w:rPr>
              <w:t>-</w:t>
            </w:r>
            <w:proofErr w:type="spellStart"/>
            <w:r w:rsidR="00A12EAC">
              <w:rPr>
                <w:szCs w:val="26"/>
              </w:rPr>
              <w:t>й</w:t>
            </w:r>
            <w:proofErr w:type="spellEnd"/>
            <w:r w:rsidR="00A12EAC">
              <w:rPr>
                <w:szCs w:val="26"/>
              </w:rPr>
              <w:t xml:space="preserve"> должности, руб.</w:t>
            </w:r>
          </w:p>
        </w:tc>
      </w:tr>
      <w:tr w:rsidR="00BA1BB7" w:rsidRPr="00717073" w:rsidTr="00326DD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BB7" w:rsidRPr="00717073" w:rsidRDefault="00BA1BB7" w:rsidP="00326DDA">
            <w:pPr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BB7" w:rsidRPr="00717073" w:rsidRDefault="00BA1BB7" w:rsidP="00326DDA">
            <w:pPr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Монитор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BB7" w:rsidRPr="00717073" w:rsidRDefault="00BA1BB7" w:rsidP="00A86344">
            <w:pPr>
              <w:ind w:firstLine="34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 xml:space="preserve">не более </w:t>
            </w:r>
            <w:r w:rsidR="00A86344">
              <w:rPr>
                <w:sz w:val="26"/>
                <w:szCs w:val="26"/>
              </w:rPr>
              <w:t>1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BB7" w:rsidRPr="00717073" w:rsidRDefault="00BA1BB7" w:rsidP="00321529">
            <w:pPr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не более 2</w:t>
            </w:r>
            <w:r w:rsidR="00321529">
              <w:rPr>
                <w:sz w:val="26"/>
                <w:szCs w:val="26"/>
              </w:rPr>
              <w:t>5</w:t>
            </w:r>
            <w:r w:rsidRPr="00717073">
              <w:rPr>
                <w:sz w:val="26"/>
                <w:szCs w:val="26"/>
              </w:rPr>
              <w:t>000,00</w:t>
            </w:r>
          </w:p>
        </w:tc>
      </w:tr>
    </w:tbl>
    <w:p w:rsidR="00845624" w:rsidRDefault="00845624" w:rsidP="0084562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A86344" w:rsidRDefault="00A86344" w:rsidP="00A8634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5.2. Затраты на приобретение системных блоков (</w:t>
      </w:r>
      <w:proofErr w:type="spellStart"/>
      <w:r>
        <w:rPr>
          <w:sz w:val="26"/>
          <w:szCs w:val="26"/>
        </w:rPr>
        <w:t>З</w:t>
      </w:r>
      <w:r>
        <w:rPr>
          <w:sz w:val="26"/>
          <w:szCs w:val="26"/>
          <w:vertAlign w:val="subscript"/>
        </w:rPr>
        <w:t>сб</w:t>
      </w:r>
      <w:proofErr w:type="spellEnd"/>
      <w:r>
        <w:rPr>
          <w:sz w:val="26"/>
          <w:szCs w:val="26"/>
        </w:rPr>
        <w:t>) определяются по форм</w:t>
      </w:r>
      <w:r>
        <w:rPr>
          <w:sz w:val="26"/>
          <w:szCs w:val="26"/>
        </w:rPr>
        <w:t>у</w:t>
      </w:r>
      <w:r>
        <w:rPr>
          <w:sz w:val="26"/>
          <w:szCs w:val="26"/>
        </w:rPr>
        <w:t>ле:</w:t>
      </w:r>
    </w:p>
    <w:p w:rsidR="00A86344" w:rsidRPr="00564B2D" w:rsidRDefault="00A86344" w:rsidP="00A8634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A86344" w:rsidRDefault="00A86344" w:rsidP="00A86344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noProof/>
          <w:position w:val="-28"/>
          <w:sz w:val="26"/>
          <w:szCs w:val="26"/>
        </w:rPr>
        <w:drawing>
          <wp:inline distT="0" distB="0" distL="0" distR="0">
            <wp:extent cx="1540510" cy="568325"/>
            <wp:effectExtent l="0" t="0" r="0" b="0"/>
            <wp:docPr id="17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238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0510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6"/>
          <w:szCs w:val="26"/>
        </w:rPr>
        <w:t>,</w:t>
      </w:r>
    </w:p>
    <w:p w:rsidR="00A86344" w:rsidRDefault="00A86344" w:rsidP="00A8634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где:</w:t>
      </w:r>
    </w:p>
    <w:p w:rsidR="00A86344" w:rsidRDefault="00A86344" w:rsidP="00A8634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Q</w:t>
      </w:r>
      <w:r>
        <w:rPr>
          <w:sz w:val="26"/>
          <w:szCs w:val="26"/>
          <w:vertAlign w:val="subscript"/>
        </w:rPr>
        <w:t>i</w:t>
      </w:r>
      <w:proofErr w:type="spellEnd"/>
      <w:r>
        <w:rPr>
          <w:sz w:val="26"/>
          <w:szCs w:val="26"/>
          <w:vertAlign w:val="subscript"/>
        </w:rPr>
        <w:t xml:space="preserve"> </w:t>
      </w:r>
      <w:proofErr w:type="spellStart"/>
      <w:proofErr w:type="gramStart"/>
      <w:r>
        <w:rPr>
          <w:sz w:val="26"/>
          <w:szCs w:val="26"/>
          <w:vertAlign w:val="subscript"/>
        </w:rPr>
        <w:t>сб</w:t>
      </w:r>
      <w:proofErr w:type="spellEnd"/>
      <w:proofErr w:type="gramEnd"/>
      <w:r>
        <w:rPr>
          <w:sz w:val="26"/>
          <w:szCs w:val="26"/>
        </w:rPr>
        <w:t xml:space="preserve"> – количество </w:t>
      </w:r>
      <w:proofErr w:type="spellStart"/>
      <w:r>
        <w:rPr>
          <w:sz w:val="26"/>
          <w:szCs w:val="26"/>
        </w:rPr>
        <w:t>i-х</w:t>
      </w:r>
      <w:proofErr w:type="spellEnd"/>
      <w:r>
        <w:rPr>
          <w:sz w:val="26"/>
          <w:szCs w:val="26"/>
        </w:rPr>
        <w:t xml:space="preserve"> системных блоков;</w:t>
      </w:r>
    </w:p>
    <w:p w:rsidR="00A86344" w:rsidRDefault="00A86344" w:rsidP="00A8634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P</w:t>
      </w:r>
      <w:r>
        <w:rPr>
          <w:sz w:val="26"/>
          <w:szCs w:val="26"/>
          <w:vertAlign w:val="subscript"/>
        </w:rPr>
        <w:t>i</w:t>
      </w:r>
      <w:proofErr w:type="spellEnd"/>
      <w:r>
        <w:rPr>
          <w:sz w:val="26"/>
          <w:szCs w:val="26"/>
          <w:vertAlign w:val="subscript"/>
        </w:rPr>
        <w:t xml:space="preserve"> </w:t>
      </w:r>
      <w:proofErr w:type="spellStart"/>
      <w:proofErr w:type="gramStart"/>
      <w:r>
        <w:rPr>
          <w:sz w:val="26"/>
          <w:szCs w:val="26"/>
          <w:vertAlign w:val="subscript"/>
        </w:rPr>
        <w:t>сб</w:t>
      </w:r>
      <w:proofErr w:type="spellEnd"/>
      <w:proofErr w:type="gramEnd"/>
      <w:r>
        <w:rPr>
          <w:sz w:val="26"/>
          <w:szCs w:val="26"/>
        </w:rPr>
        <w:t xml:space="preserve"> – цена одного i-го системного блока.</w:t>
      </w:r>
    </w:p>
    <w:p w:rsidR="00A86344" w:rsidRPr="00106A20" w:rsidRDefault="00A86344" w:rsidP="00A86344">
      <w:pPr>
        <w:ind w:right="-144"/>
        <w:rPr>
          <w:i/>
        </w:rPr>
      </w:pPr>
    </w:p>
    <w:p w:rsidR="00A86344" w:rsidRPr="00AC5EEC" w:rsidRDefault="00A86344" w:rsidP="00A86344">
      <w:pPr>
        <w:ind w:right="-144"/>
        <w:jc w:val="center"/>
        <w:rPr>
          <w:i/>
          <w:sz w:val="26"/>
          <w:szCs w:val="26"/>
        </w:rPr>
      </w:pPr>
      <w:r w:rsidRPr="00AC5EEC">
        <w:rPr>
          <w:i/>
          <w:sz w:val="26"/>
          <w:szCs w:val="26"/>
        </w:rPr>
        <w:t xml:space="preserve">Нормативы на приобретение системных блоков </w:t>
      </w:r>
    </w:p>
    <w:p w:rsidR="00A86344" w:rsidRPr="00AC5EEC" w:rsidRDefault="00A86344" w:rsidP="00A86344">
      <w:pPr>
        <w:ind w:right="-144"/>
        <w:jc w:val="center"/>
        <w:rPr>
          <w:i/>
          <w:sz w:val="16"/>
          <w:szCs w:val="16"/>
        </w:rPr>
      </w:pPr>
    </w:p>
    <w:p w:rsidR="00A86344" w:rsidRPr="00AC5EEC" w:rsidRDefault="00A86344" w:rsidP="00A86344">
      <w:pPr>
        <w:widowControl w:val="0"/>
        <w:autoSpaceDE w:val="0"/>
        <w:autoSpaceDN w:val="0"/>
        <w:adjustRightInd w:val="0"/>
        <w:ind w:firstLine="567"/>
        <w:jc w:val="right"/>
        <w:rPr>
          <w:i/>
          <w:szCs w:val="26"/>
        </w:rPr>
      </w:pPr>
      <w:r w:rsidRPr="00AC5EEC">
        <w:rPr>
          <w:i/>
          <w:szCs w:val="26"/>
        </w:rPr>
        <w:t>Таблица № 1</w:t>
      </w:r>
      <w:r w:rsidR="00F415C9">
        <w:rPr>
          <w:i/>
          <w:szCs w:val="26"/>
        </w:rPr>
        <w:t>4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0"/>
        <w:gridCol w:w="1132"/>
        <w:gridCol w:w="2693"/>
        <w:gridCol w:w="3404"/>
      </w:tblGrid>
      <w:tr w:rsidR="00A86344" w:rsidRPr="00AC5EEC" w:rsidTr="00F0099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344" w:rsidRPr="00AC5EEC" w:rsidRDefault="00A86344" w:rsidP="00F0099E">
            <w:pPr>
              <w:jc w:val="center"/>
            </w:pPr>
            <w:r w:rsidRPr="00AC5EEC">
              <w:t>Наименование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344" w:rsidRPr="00BF3355" w:rsidRDefault="00A86344" w:rsidP="00F0099E">
            <w:r w:rsidRPr="00BF3355">
              <w:t>Единица измер</w:t>
            </w:r>
            <w:r w:rsidRPr="00BF3355">
              <w:t>е</w:t>
            </w:r>
            <w:r w:rsidRPr="00BF3355">
              <w:t>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44" w:rsidRPr="00AC5EEC" w:rsidRDefault="00A86344" w:rsidP="00F0099E">
            <w:pPr>
              <w:jc w:val="center"/>
            </w:pPr>
            <w:r>
              <w:t>К</w:t>
            </w:r>
            <w:r w:rsidRPr="00AC5EEC">
              <w:t xml:space="preserve">оличество </w:t>
            </w:r>
            <w:proofErr w:type="spellStart"/>
            <w:r>
              <w:rPr>
                <w:sz w:val="26"/>
                <w:szCs w:val="26"/>
              </w:rPr>
              <w:t>i-х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Pr="00AC5EEC">
              <w:t>систе</w:t>
            </w:r>
            <w:r w:rsidRPr="00AC5EEC">
              <w:t>м</w:t>
            </w:r>
            <w:r w:rsidRPr="00AC5EEC">
              <w:t>ных блоков</w:t>
            </w:r>
            <w:r>
              <w:t xml:space="preserve"> в год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344" w:rsidRDefault="00A86344" w:rsidP="00F0099E">
            <w:pPr>
              <w:jc w:val="center"/>
            </w:pPr>
            <w:r>
              <w:t xml:space="preserve">Цена одного </w:t>
            </w:r>
            <w:r>
              <w:rPr>
                <w:sz w:val="26"/>
                <w:szCs w:val="26"/>
              </w:rPr>
              <w:t xml:space="preserve">i-го </w:t>
            </w:r>
            <w:r>
              <w:t>системного</w:t>
            </w:r>
          </w:p>
          <w:p w:rsidR="00A86344" w:rsidRPr="00AC5EEC" w:rsidRDefault="00A86344" w:rsidP="00F0099E">
            <w:pPr>
              <w:jc w:val="center"/>
            </w:pPr>
            <w:r w:rsidRPr="00AC5EEC">
              <w:t>блока, руб</w:t>
            </w:r>
            <w:r>
              <w:t>лей</w:t>
            </w:r>
          </w:p>
        </w:tc>
      </w:tr>
      <w:tr w:rsidR="00A86344" w:rsidRPr="00AC5EEC" w:rsidTr="00F0099E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344" w:rsidRPr="00AC5EEC" w:rsidRDefault="00A86344" w:rsidP="00F0099E">
            <w:pPr>
              <w:rPr>
                <w:sz w:val="26"/>
                <w:szCs w:val="26"/>
              </w:rPr>
            </w:pPr>
            <w:r w:rsidRPr="00AC5EEC">
              <w:rPr>
                <w:sz w:val="26"/>
                <w:szCs w:val="26"/>
              </w:rPr>
              <w:t>Системный блок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344" w:rsidRPr="00BF3355" w:rsidRDefault="00A86344" w:rsidP="00F0099E">
            <w:r>
              <w:t>штука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44" w:rsidRPr="00AC5EEC" w:rsidRDefault="00A86344" w:rsidP="00A86344">
            <w:pPr>
              <w:jc w:val="center"/>
              <w:rPr>
                <w:sz w:val="26"/>
                <w:szCs w:val="26"/>
              </w:rPr>
            </w:pPr>
            <w:r w:rsidRPr="00AC5EEC">
              <w:rPr>
                <w:sz w:val="26"/>
                <w:szCs w:val="26"/>
              </w:rPr>
              <w:t xml:space="preserve">не более </w:t>
            </w:r>
            <w:r>
              <w:rPr>
                <w:sz w:val="26"/>
                <w:szCs w:val="26"/>
              </w:rPr>
              <w:t>5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344" w:rsidRPr="001361BD" w:rsidRDefault="00A86344" w:rsidP="00A86344">
            <w:pPr>
              <w:jc w:val="center"/>
              <w:rPr>
                <w:sz w:val="26"/>
                <w:szCs w:val="26"/>
              </w:rPr>
            </w:pPr>
            <w:r w:rsidRPr="001361BD">
              <w:rPr>
                <w:sz w:val="26"/>
                <w:szCs w:val="26"/>
              </w:rPr>
              <w:t xml:space="preserve">не более </w:t>
            </w:r>
            <w:r>
              <w:rPr>
                <w:sz w:val="26"/>
                <w:szCs w:val="26"/>
              </w:rPr>
              <w:t>60</w:t>
            </w:r>
            <w:r w:rsidRPr="000E0471">
              <w:rPr>
                <w:sz w:val="26"/>
                <w:szCs w:val="26"/>
              </w:rPr>
              <w:t> 000,00</w:t>
            </w:r>
          </w:p>
        </w:tc>
      </w:tr>
    </w:tbl>
    <w:p w:rsidR="00A86344" w:rsidRDefault="00A86344" w:rsidP="0084562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A12EAC" w:rsidRPr="00717073" w:rsidRDefault="00A12EAC" w:rsidP="00A12EA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17073">
        <w:rPr>
          <w:sz w:val="26"/>
          <w:szCs w:val="26"/>
        </w:rPr>
        <w:t>5.</w:t>
      </w:r>
      <w:r w:rsidR="00A86344">
        <w:rPr>
          <w:sz w:val="26"/>
          <w:szCs w:val="26"/>
        </w:rPr>
        <w:t>3</w:t>
      </w:r>
      <w:r w:rsidRPr="00717073">
        <w:rPr>
          <w:sz w:val="26"/>
          <w:szCs w:val="26"/>
        </w:rPr>
        <w:t>. Затраты на приобретение других запасных частей для вычислительной те</w:t>
      </w:r>
      <w:r w:rsidRPr="00717073">
        <w:rPr>
          <w:sz w:val="26"/>
          <w:szCs w:val="26"/>
        </w:rPr>
        <w:t>х</w:t>
      </w:r>
      <w:r w:rsidRPr="00717073">
        <w:rPr>
          <w:sz w:val="26"/>
          <w:szCs w:val="26"/>
        </w:rPr>
        <w:t>ники (</w:t>
      </w:r>
      <w:proofErr w:type="spellStart"/>
      <w:r w:rsidRPr="00717073">
        <w:rPr>
          <w:sz w:val="26"/>
          <w:szCs w:val="26"/>
        </w:rPr>
        <w:t>З</w:t>
      </w:r>
      <w:r w:rsidRPr="00717073">
        <w:rPr>
          <w:sz w:val="26"/>
          <w:szCs w:val="26"/>
          <w:vertAlign w:val="subscript"/>
        </w:rPr>
        <w:t>двт</w:t>
      </w:r>
      <w:proofErr w:type="spellEnd"/>
      <w:r w:rsidRPr="00717073">
        <w:rPr>
          <w:sz w:val="26"/>
          <w:szCs w:val="26"/>
        </w:rPr>
        <w:t>) определяются по формуле:</w:t>
      </w:r>
    </w:p>
    <w:p w:rsidR="00A12EAC" w:rsidRPr="00717073" w:rsidRDefault="00A12EAC" w:rsidP="00A12EAC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717073">
        <w:rPr>
          <w:noProof/>
          <w:position w:val="-28"/>
          <w:sz w:val="26"/>
          <w:szCs w:val="26"/>
        </w:rPr>
        <w:drawing>
          <wp:inline distT="0" distB="0" distL="0" distR="0">
            <wp:extent cx="1847850" cy="571500"/>
            <wp:effectExtent l="0" t="0" r="0" b="0"/>
            <wp:docPr id="1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 r="1887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2EAC" w:rsidRPr="00717073" w:rsidRDefault="00A12EAC" w:rsidP="00A12EA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17073">
        <w:rPr>
          <w:sz w:val="26"/>
          <w:szCs w:val="26"/>
        </w:rPr>
        <w:t>где:</w:t>
      </w:r>
    </w:p>
    <w:p w:rsidR="00A12EAC" w:rsidRPr="00717073" w:rsidRDefault="00A12EAC" w:rsidP="00A12EA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proofErr w:type="gramStart"/>
      <w:r w:rsidRPr="00717073">
        <w:rPr>
          <w:sz w:val="26"/>
          <w:szCs w:val="26"/>
        </w:rPr>
        <w:t>Q</w:t>
      </w:r>
      <w:r w:rsidRPr="00717073">
        <w:rPr>
          <w:sz w:val="26"/>
          <w:szCs w:val="26"/>
          <w:vertAlign w:val="subscript"/>
        </w:rPr>
        <w:t>i</w:t>
      </w:r>
      <w:proofErr w:type="spellEnd"/>
      <w:r w:rsidRPr="00717073">
        <w:rPr>
          <w:sz w:val="26"/>
          <w:szCs w:val="26"/>
          <w:vertAlign w:val="subscript"/>
        </w:rPr>
        <w:t xml:space="preserve"> </w:t>
      </w:r>
      <w:proofErr w:type="spellStart"/>
      <w:r w:rsidRPr="00717073">
        <w:rPr>
          <w:sz w:val="26"/>
          <w:szCs w:val="26"/>
          <w:vertAlign w:val="subscript"/>
        </w:rPr>
        <w:t>двт</w:t>
      </w:r>
      <w:proofErr w:type="spellEnd"/>
      <w:r w:rsidRPr="00717073">
        <w:rPr>
          <w:sz w:val="26"/>
          <w:szCs w:val="26"/>
        </w:rPr>
        <w:t xml:space="preserve"> - количество </w:t>
      </w:r>
      <w:proofErr w:type="spellStart"/>
      <w:r w:rsidRPr="00717073">
        <w:rPr>
          <w:sz w:val="26"/>
          <w:szCs w:val="26"/>
        </w:rPr>
        <w:t>i-х</w:t>
      </w:r>
      <w:proofErr w:type="spellEnd"/>
      <w:r w:rsidRPr="00717073">
        <w:rPr>
          <w:sz w:val="26"/>
          <w:szCs w:val="26"/>
        </w:rPr>
        <w:t xml:space="preserve"> запасных частей для вычислительной техники, которое определяется по средним фактическим данным за 3 предыдущих финансовых года;</w:t>
      </w:r>
      <w:proofErr w:type="gramEnd"/>
    </w:p>
    <w:p w:rsidR="00A12EAC" w:rsidRPr="00717073" w:rsidRDefault="00A12EAC" w:rsidP="00A12EAC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717073">
        <w:rPr>
          <w:sz w:val="26"/>
          <w:szCs w:val="26"/>
        </w:rPr>
        <w:t>P</w:t>
      </w:r>
      <w:r w:rsidRPr="00717073">
        <w:rPr>
          <w:sz w:val="26"/>
          <w:szCs w:val="26"/>
          <w:vertAlign w:val="subscript"/>
        </w:rPr>
        <w:t>i</w:t>
      </w:r>
      <w:proofErr w:type="spellEnd"/>
      <w:r w:rsidRPr="00717073">
        <w:rPr>
          <w:sz w:val="26"/>
          <w:szCs w:val="26"/>
          <w:vertAlign w:val="subscript"/>
        </w:rPr>
        <w:t xml:space="preserve"> </w:t>
      </w:r>
      <w:proofErr w:type="spellStart"/>
      <w:r w:rsidRPr="00717073">
        <w:rPr>
          <w:sz w:val="26"/>
          <w:szCs w:val="26"/>
          <w:vertAlign w:val="subscript"/>
        </w:rPr>
        <w:t>двт</w:t>
      </w:r>
      <w:proofErr w:type="spellEnd"/>
      <w:r w:rsidRPr="00717073">
        <w:rPr>
          <w:sz w:val="26"/>
          <w:szCs w:val="26"/>
        </w:rPr>
        <w:t xml:space="preserve"> - цена 1 единицы </w:t>
      </w:r>
      <w:proofErr w:type="spellStart"/>
      <w:r w:rsidRPr="00717073">
        <w:rPr>
          <w:sz w:val="26"/>
          <w:szCs w:val="26"/>
        </w:rPr>
        <w:t>i-й</w:t>
      </w:r>
      <w:proofErr w:type="spellEnd"/>
      <w:r w:rsidRPr="00717073">
        <w:rPr>
          <w:sz w:val="26"/>
          <w:szCs w:val="26"/>
        </w:rPr>
        <w:t xml:space="preserve"> запасной части для вычислительной техники.</w:t>
      </w:r>
    </w:p>
    <w:p w:rsidR="00A12EAC" w:rsidRPr="00717073" w:rsidRDefault="00A12EAC" w:rsidP="00A12EAC">
      <w:pPr>
        <w:autoSpaceDE w:val="0"/>
        <w:autoSpaceDN w:val="0"/>
        <w:adjustRightInd w:val="0"/>
        <w:ind w:firstLine="709"/>
        <w:jc w:val="center"/>
        <w:rPr>
          <w:i/>
          <w:sz w:val="26"/>
          <w:szCs w:val="26"/>
        </w:rPr>
      </w:pPr>
    </w:p>
    <w:p w:rsidR="00A12EAC" w:rsidRPr="00717073" w:rsidRDefault="00A12EAC" w:rsidP="00A12EAC">
      <w:pPr>
        <w:autoSpaceDE w:val="0"/>
        <w:autoSpaceDN w:val="0"/>
        <w:adjustRightInd w:val="0"/>
        <w:ind w:firstLine="709"/>
        <w:jc w:val="center"/>
        <w:rPr>
          <w:i/>
          <w:sz w:val="26"/>
          <w:szCs w:val="26"/>
        </w:rPr>
      </w:pPr>
      <w:r w:rsidRPr="00717073">
        <w:rPr>
          <w:i/>
          <w:sz w:val="26"/>
          <w:szCs w:val="26"/>
        </w:rPr>
        <w:t>Нормативы на приобретение других запасных частей</w:t>
      </w:r>
    </w:p>
    <w:p w:rsidR="00A12EAC" w:rsidRPr="00717073" w:rsidRDefault="00A12EAC" w:rsidP="00A12EAC">
      <w:pPr>
        <w:autoSpaceDE w:val="0"/>
        <w:autoSpaceDN w:val="0"/>
        <w:adjustRightInd w:val="0"/>
        <w:ind w:firstLine="709"/>
        <w:jc w:val="center"/>
        <w:rPr>
          <w:i/>
          <w:sz w:val="26"/>
          <w:szCs w:val="26"/>
        </w:rPr>
      </w:pPr>
      <w:r w:rsidRPr="00717073">
        <w:rPr>
          <w:i/>
          <w:sz w:val="26"/>
          <w:szCs w:val="26"/>
        </w:rPr>
        <w:t>для вычислительной техники</w:t>
      </w:r>
    </w:p>
    <w:p w:rsidR="00A12EAC" w:rsidRPr="00F415C9" w:rsidRDefault="00F415C9" w:rsidP="00F415C9">
      <w:pPr>
        <w:autoSpaceDE w:val="0"/>
        <w:autoSpaceDN w:val="0"/>
        <w:adjustRightInd w:val="0"/>
        <w:jc w:val="right"/>
        <w:rPr>
          <w:i/>
          <w:sz w:val="26"/>
          <w:szCs w:val="26"/>
        </w:rPr>
      </w:pPr>
      <w:r>
        <w:rPr>
          <w:i/>
          <w:sz w:val="26"/>
          <w:szCs w:val="26"/>
        </w:rPr>
        <w:t>Таблица № 15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2128"/>
        <w:gridCol w:w="1132"/>
        <w:gridCol w:w="2693"/>
        <w:gridCol w:w="3124"/>
      </w:tblGrid>
      <w:tr w:rsidR="00A86344" w:rsidRPr="003A5369" w:rsidTr="00F0099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44" w:rsidRPr="003A5369" w:rsidRDefault="00A86344" w:rsidP="00F0099E">
            <w:pPr>
              <w:jc w:val="center"/>
            </w:pPr>
            <w:r w:rsidRPr="003A5369">
              <w:t xml:space="preserve">№ </w:t>
            </w:r>
            <w:proofErr w:type="spellStart"/>
            <w:proofErr w:type="gramStart"/>
            <w:r w:rsidRPr="003A5369">
              <w:t>п</w:t>
            </w:r>
            <w:proofErr w:type="spellEnd"/>
            <w:proofErr w:type="gramEnd"/>
            <w:r w:rsidRPr="003A5369">
              <w:t>/</w:t>
            </w:r>
            <w:proofErr w:type="spellStart"/>
            <w:r w:rsidRPr="003A5369">
              <w:t>п</w:t>
            </w:r>
            <w:proofErr w:type="spellEnd"/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344" w:rsidRPr="003A5369" w:rsidRDefault="00A86344" w:rsidP="00F0099E">
            <w:pPr>
              <w:jc w:val="center"/>
            </w:pPr>
            <w:r w:rsidRPr="003A5369">
              <w:t>Наименование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344" w:rsidRPr="003A5369" w:rsidRDefault="00A86344" w:rsidP="00F0099E">
            <w:pPr>
              <w:jc w:val="center"/>
            </w:pPr>
            <w:r>
              <w:t>Единица измер</w:t>
            </w:r>
            <w:r>
              <w:t>е</w:t>
            </w:r>
            <w:r>
              <w:t>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44" w:rsidRPr="003A5369" w:rsidRDefault="00A86344" w:rsidP="00F0099E">
            <w:pPr>
              <w:jc w:val="center"/>
            </w:pPr>
            <w:r w:rsidRPr="003A5369">
              <w:t xml:space="preserve">Количество </w:t>
            </w:r>
            <w:proofErr w:type="spellStart"/>
            <w:r w:rsidRPr="003A5369">
              <w:t>i-х</w:t>
            </w:r>
            <w:proofErr w:type="spellEnd"/>
            <w:r w:rsidRPr="003A5369">
              <w:t xml:space="preserve"> запа</w:t>
            </w:r>
            <w:r w:rsidRPr="003A5369">
              <w:t>с</w:t>
            </w:r>
            <w:r w:rsidRPr="003A5369">
              <w:t>ных частей для вычи</w:t>
            </w:r>
            <w:r w:rsidRPr="003A5369">
              <w:t>с</w:t>
            </w:r>
            <w:r w:rsidRPr="003A5369">
              <w:t>лительной техники</w:t>
            </w:r>
            <w:r>
              <w:t xml:space="preserve"> в год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344" w:rsidRPr="003A5369" w:rsidRDefault="00A86344" w:rsidP="00F0099E">
            <w:pPr>
              <w:jc w:val="center"/>
            </w:pPr>
            <w:r w:rsidRPr="003A5369">
              <w:t xml:space="preserve">Цена </w:t>
            </w:r>
            <w:r>
              <w:t>1</w:t>
            </w:r>
            <w:r w:rsidRPr="003A5369">
              <w:t xml:space="preserve"> единицы </w:t>
            </w:r>
            <w:proofErr w:type="spellStart"/>
            <w:r w:rsidRPr="003A5369">
              <w:t>i-й</w:t>
            </w:r>
            <w:proofErr w:type="spellEnd"/>
            <w:r w:rsidRPr="003A5369">
              <w:t xml:space="preserve"> запа</w:t>
            </w:r>
            <w:r w:rsidRPr="003A5369">
              <w:t>с</w:t>
            </w:r>
            <w:r w:rsidRPr="003A5369">
              <w:t>ной части для вычисл</w:t>
            </w:r>
            <w:r w:rsidRPr="003A5369">
              <w:t>и</w:t>
            </w:r>
            <w:r w:rsidRPr="003A5369">
              <w:t>тельной техники, руб</w:t>
            </w:r>
            <w:r>
              <w:t>лей</w:t>
            </w:r>
          </w:p>
        </w:tc>
      </w:tr>
      <w:tr w:rsidR="00A86344" w:rsidRPr="00AC5EEC" w:rsidTr="00F0099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344" w:rsidRPr="00AC5EEC" w:rsidRDefault="00A86344" w:rsidP="00F0099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344" w:rsidRPr="00AC5EEC" w:rsidRDefault="00A86344" w:rsidP="00F0099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Аудиок</w:t>
            </w:r>
            <w:r w:rsidRPr="00AC5EEC">
              <w:rPr>
                <w:sz w:val="26"/>
                <w:szCs w:val="26"/>
              </w:rPr>
              <w:t>олонки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344" w:rsidRPr="00AC5EEC" w:rsidRDefault="00A86344" w:rsidP="00F0099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штука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44" w:rsidRPr="00AC5EEC" w:rsidRDefault="00A86344" w:rsidP="00AE1F1F">
            <w:pPr>
              <w:jc w:val="center"/>
              <w:rPr>
                <w:sz w:val="26"/>
                <w:szCs w:val="26"/>
              </w:rPr>
            </w:pPr>
            <w:r w:rsidRPr="00AC5EEC">
              <w:rPr>
                <w:sz w:val="26"/>
                <w:szCs w:val="26"/>
              </w:rPr>
              <w:t xml:space="preserve">не более </w:t>
            </w:r>
            <w:r w:rsidR="00AE1F1F">
              <w:rPr>
                <w:sz w:val="26"/>
                <w:szCs w:val="26"/>
              </w:rPr>
              <w:t>3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344" w:rsidRPr="00AC5EEC" w:rsidRDefault="00A86344" w:rsidP="00F0099E">
            <w:pPr>
              <w:jc w:val="center"/>
              <w:rPr>
                <w:sz w:val="26"/>
                <w:szCs w:val="26"/>
              </w:rPr>
            </w:pPr>
            <w:r w:rsidRPr="00AC5EEC">
              <w:rPr>
                <w:sz w:val="26"/>
                <w:szCs w:val="26"/>
              </w:rPr>
              <w:t xml:space="preserve">не более </w:t>
            </w:r>
            <w:r>
              <w:rPr>
                <w:sz w:val="26"/>
                <w:szCs w:val="26"/>
              </w:rPr>
              <w:t xml:space="preserve">5 </w:t>
            </w:r>
            <w:r w:rsidRPr="00AC5EEC">
              <w:rPr>
                <w:sz w:val="26"/>
                <w:szCs w:val="26"/>
              </w:rPr>
              <w:t>000,00</w:t>
            </w:r>
          </w:p>
        </w:tc>
      </w:tr>
      <w:tr w:rsidR="00A86344" w:rsidRPr="00AC5EEC" w:rsidTr="00F0099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344" w:rsidRPr="00AC5EEC" w:rsidRDefault="00A86344" w:rsidP="00F0099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344" w:rsidRPr="00AC5EEC" w:rsidRDefault="00A86344" w:rsidP="00F0099E">
            <w:pPr>
              <w:rPr>
                <w:sz w:val="26"/>
                <w:szCs w:val="26"/>
              </w:rPr>
            </w:pPr>
            <w:r w:rsidRPr="00AC5EEC">
              <w:rPr>
                <w:sz w:val="26"/>
                <w:szCs w:val="26"/>
              </w:rPr>
              <w:t>Клавиатура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344" w:rsidRDefault="00A86344" w:rsidP="00F0099E">
            <w:pPr>
              <w:jc w:val="center"/>
            </w:pPr>
            <w:r w:rsidRPr="00160095">
              <w:rPr>
                <w:sz w:val="26"/>
                <w:szCs w:val="26"/>
              </w:rPr>
              <w:t>штука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44" w:rsidRPr="00AC5EEC" w:rsidRDefault="00A86344" w:rsidP="00AE1F1F">
            <w:pPr>
              <w:jc w:val="center"/>
              <w:rPr>
                <w:sz w:val="26"/>
                <w:szCs w:val="26"/>
              </w:rPr>
            </w:pPr>
            <w:r w:rsidRPr="00AC5EEC">
              <w:rPr>
                <w:sz w:val="26"/>
                <w:szCs w:val="26"/>
              </w:rPr>
              <w:t xml:space="preserve">не более </w:t>
            </w:r>
            <w:r w:rsidR="00AE1F1F">
              <w:rPr>
                <w:sz w:val="26"/>
                <w:szCs w:val="26"/>
              </w:rPr>
              <w:t>10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344" w:rsidRPr="00AC5EEC" w:rsidRDefault="00A86344" w:rsidP="00F0099E">
            <w:pPr>
              <w:jc w:val="center"/>
              <w:rPr>
                <w:sz w:val="26"/>
                <w:szCs w:val="26"/>
              </w:rPr>
            </w:pPr>
            <w:r w:rsidRPr="00AC5EEC">
              <w:rPr>
                <w:sz w:val="26"/>
                <w:szCs w:val="26"/>
              </w:rPr>
              <w:t xml:space="preserve">не более </w:t>
            </w:r>
            <w:r>
              <w:rPr>
                <w:sz w:val="26"/>
                <w:szCs w:val="26"/>
              </w:rPr>
              <w:t xml:space="preserve">2 </w:t>
            </w:r>
            <w:r w:rsidRPr="00AC5EEC">
              <w:rPr>
                <w:sz w:val="26"/>
                <w:szCs w:val="26"/>
              </w:rPr>
              <w:t>000,00</w:t>
            </w:r>
          </w:p>
        </w:tc>
      </w:tr>
      <w:tr w:rsidR="00A86344" w:rsidRPr="00AC5EEC" w:rsidTr="00F0099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344" w:rsidRPr="00AC5EEC" w:rsidRDefault="00A86344" w:rsidP="00F0099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344" w:rsidRPr="00AC5EEC" w:rsidRDefault="00A86344" w:rsidP="00F0099E">
            <w:pPr>
              <w:rPr>
                <w:sz w:val="26"/>
                <w:szCs w:val="26"/>
              </w:rPr>
            </w:pPr>
            <w:r w:rsidRPr="00AC5EEC">
              <w:rPr>
                <w:sz w:val="26"/>
                <w:szCs w:val="26"/>
              </w:rPr>
              <w:t>Мышь компь</w:t>
            </w:r>
            <w:r w:rsidRPr="00AC5EEC">
              <w:rPr>
                <w:sz w:val="26"/>
                <w:szCs w:val="26"/>
              </w:rPr>
              <w:t>ю</w:t>
            </w:r>
            <w:r w:rsidRPr="00AC5EEC">
              <w:rPr>
                <w:sz w:val="26"/>
                <w:szCs w:val="26"/>
              </w:rPr>
              <w:t>терная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344" w:rsidRDefault="00A86344" w:rsidP="00F0099E">
            <w:pPr>
              <w:jc w:val="center"/>
            </w:pPr>
            <w:r w:rsidRPr="00160095">
              <w:rPr>
                <w:sz w:val="26"/>
                <w:szCs w:val="26"/>
              </w:rPr>
              <w:t>штука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44" w:rsidRPr="00AC5EEC" w:rsidRDefault="00A86344" w:rsidP="00F0099E">
            <w:pPr>
              <w:jc w:val="center"/>
              <w:rPr>
                <w:sz w:val="26"/>
                <w:szCs w:val="26"/>
              </w:rPr>
            </w:pPr>
            <w:r w:rsidRPr="00AC5EEC">
              <w:rPr>
                <w:sz w:val="26"/>
                <w:szCs w:val="26"/>
              </w:rPr>
              <w:t xml:space="preserve">не более </w:t>
            </w:r>
            <w:r>
              <w:rPr>
                <w:sz w:val="26"/>
                <w:szCs w:val="26"/>
              </w:rPr>
              <w:t>10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344" w:rsidRPr="00AC5EEC" w:rsidRDefault="00A86344" w:rsidP="00F0099E">
            <w:pPr>
              <w:jc w:val="center"/>
              <w:rPr>
                <w:sz w:val="26"/>
                <w:szCs w:val="26"/>
              </w:rPr>
            </w:pPr>
            <w:r w:rsidRPr="00AC5EEC">
              <w:rPr>
                <w:sz w:val="26"/>
                <w:szCs w:val="26"/>
              </w:rPr>
              <w:t xml:space="preserve">не более </w:t>
            </w:r>
            <w:r>
              <w:rPr>
                <w:sz w:val="26"/>
                <w:szCs w:val="26"/>
              </w:rPr>
              <w:t xml:space="preserve">2 </w:t>
            </w:r>
            <w:r w:rsidRPr="00AC5EEC">
              <w:rPr>
                <w:sz w:val="26"/>
                <w:szCs w:val="26"/>
              </w:rPr>
              <w:t>000,00</w:t>
            </w:r>
          </w:p>
        </w:tc>
      </w:tr>
      <w:tr w:rsidR="00A86344" w:rsidRPr="00AC5EEC" w:rsidTr="00F0099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44" w:rsidRDefault="00A86344" w:rsidP="00F0099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44" w:rsidRPr="000D794E" w:rsidRDefault="00A86344" w:rsidP="00F0099E">
            <w:pPr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Жё</w:t>
            </w:r>
            <w:r w:rsidRPr="008954D7">
              <w:rPr>
                <w:sz w:val="26"/>
                <w:szCs w:val="26"/>
              </w:rPr>
              <w:t>сткий диск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44" w:rsidRDefault="00A86344" w:rsidP="00F0099E">
            <w:pPr>
              <w:jc w:val="center"/>
            </w:pPr>
            <w:r w:rsidRPr="00160095">
              <w:rPr>
                <w:sz w:val="26"/>
                <w:szCs w:val="26"/>
              </w:rPr>
              <w:t>штука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44" w:rsidRPr="00AC5EEC" w:rsidRDefault="00A86344" w:rsidP="00A86344">
            <w:pPr>
              <w:jc w:val="center"/>
              <w:rPr>
                <w:sz w:val="26"/>
                <w:szCs w:val="26"/>
              </w:rPr>
            </w:pPr>
            <w:r w:rsidRPr="00AC5EEC">
              <w:rPr>
                <w:sz w:val="26"/>
                <w:szCs w:val="26"/>
              </w:rPr>
              <w:t xml:space="preserve">не более 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44" w:rsidRDefault="00A86344" w:rsidP="00F0099E">
            <w:pPr>
              <w:jc w:val="center"/>
            </w:pPr>
            <w:r w:rsidRPr="005B5132">
              <w:rPr>
                <w:sz w:val="26"/>
                <w:szCs w:val="26"/>
              </w:rPr>
              <w:t xml:space="preserve">не более </w:t>
            </w:r>
            <w:r>
              <w:rPr>
                <w:sz w:val="26"/>
                <w:szCs w:val="26"/>
              </w:rPr>
              <w:t>8</w:t>
            </w:r>
            <w:r w:rsidRPr="005B5132">
              <w:rPr>
                <w:sz w:val="26"/>
                <w:szCs w:val="26"/>
              </w:rPr>
              <w:t xml:space="preserve"> 000,00</w:t>
            </w:r>
          </w:p>
        </w:tc>
      </w:tr>
      <w:tr w:rsidR="00A86344" w:rsidRPr="00AC5EEC" w:rsidTr="00F0099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44" w:rsidRDefault="00A86344" w:rsidP="00F0099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44" w:rsidRPr="000D794E" w:rsidRDefault="00A86344" w:rsidP="00F0099E">
            <w:pPr>
              <w:rPr>
                <w:sz w:val="26"/>
                <w:szCs w:val="26"/>
                <w:highlight w:val="yellow"/>
              </w:rPr>
            </w:pPr>
            <w:r w:rsidRPr="008954D7">
              <w:rPr>
                <w:sz w:val="26"/>
                <w:szCs w:val="26"/>
              </w:rPr>
              <w:t>Материнская плата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44" w:rsidRDefault="00A86344" w:rsidP="00F0099E">
            <w:pPr>
              <w:jc w:val="center"/>
            </w:pPr>
            <w:r w:rsidRPr="00160095">
              <w:rPr>
                <w:sz w:val="26"/>
                <w:szCs w:val="26"/>
              </w:rPr>
              <w:t>штука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44" w:rsidRPr="00AC5EEC" w:rsidRDefault="00A86344" w:rsidP="00A86344">
            <w:pPr>
              <w:jc w:val="center"/>
              <w:rPr>
                <w:sz w:val="26"/>
                <w:szCs w:val="26"/>
              </w:rPr>
            </w:pPr>
            <w:r w:rsidRPr="00AC5EEC">
              <w:rPr>
                <w:sz w:val="26"/>
                <w:szCs w:val="26"/>
              </w:rPr>
              <w:t xml:space="preserve">не более </w:t>
            </w:r>
            <w:r>
              <w:rPr>
                <w:sz w:val="26"/>
                <w:szCs w:val="26"/>
              </w:rPr>
              <w:t>5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44" w:rsidRDefault="00A86344" w:rsidP="00F0099E">
            <w:pPr>
              <w:jc w:val="center"/>
            </w:pPr>
            <w:r w:rsidRPr="005B5132">
              <w:rPr>
                <w:sz w:val="26"/>
                <w:szCs w:val="26"/>
              </w:rPr>
              <w:t xml:space="preserve">не более </w:t>
            </w:r>
            <w:r>
              <w:rPr>
                <w:sz w:val="26"/>
                <w:szCs w:val="26"/>
              </w:rPr>
              <w:t>8 0</w:t>
            </w:r>
            <w:r w:rsidRPr="005B5132">
              <w:rPr>
                <w:sz w:val="26"/>
                <w:szCs w:val="26"/>
              </w:rPr>
              <w:t>00,00</w:t>
            </w:r>
          </w:p>
        </w:tc>
      </w:tr>
      <w:tr w:rsidR="00A86344" w:rsidRPr="00AC5EEC" w:rsidTr="00F0099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44" w:rsidRDefault="00A86344" w:rsidP="00F0099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44" w:rsidRPr="000D794E" w:rsidRDefault="00A86344" w:rsidP="00F0099E">
            <w:pPr>
              <w:rPr>
                <w:sz w:val="26"/>
                <w:szCs w:val="26"/>
                <w:highlight w:val="yellow"/>
              </w:rPr>
            </w:pPr>
            <w:r w:rsidRPr="008954D7">
              <w:rPr>
                <w:sz w:val="26"/>
                <w:szCs w:val="26"/>
              </w:rPr>
              <w:t>Оперативная память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344" w:rsidRDefault="00A86344" w:rsidP="00F0099E">
            <w:pPr>
              <w:jc w:val="center"/>
            </w:pPr>
            <w:r w:rsidRPr="00160095">
              <w:rPr>
                <w:sz w:val="26"/>
                <w:szCs w:val="26"/>
              </w:rPr>
              <w:t>штука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44" w:rsidRPr="00AC5EEC" w:rsidRDefault="00A86344" w:rsidP="00A86344">
            <w:pPr>
              <w:jc w:val="center"/>
              <w:rPr>
                <w:sz w:val="26"/>
                <w:szCs w:val="26"/>
              </w:rPr>
            </w:pPr>
            <w:r w:rsidRPr="00AC5EEC">
              <w:rPr>
                <w:sz w:val="26"/>
                <w:szCs w:val="26"/>
              </w:rPr>
              <w:t xml:space="preserve">не более </w:t>
            </w:r>
            <w:r>
              <w:rPr>
                <w:sz w:val="26"/>
                <w:szCs w:val="26"/>
              </w:rPr>
              <w:t>5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44" w:rsidRDefault="00A86344" w:rsidP="00F0099E">
            <w:pPr>
              <w:jc w:val="center"/>
            </w:pPr>
            <w:r w:rsidRPr="005B5132">
              <w:rPr>
                <w:sz w:val="26"/>
                <w:szCs w:val="26"/>
              </w:rPr>
              <w:t xml:space="preserve">не более </w:t>
            </w:r>
            <w:r>
              <w:rPr>
                <w:sz w:val="26"/>
                <w:szCs w:val="26"/>
              </w:rPr>
              <w:t>4</w:t>
            </w:r>
            <w:r w:rsidRPr="005B5132">
              <w:rPr>
                <w:sz w:val="26"/>
                <w:szCs w:val="26"/>
              </w:rPr>
              <w:t xml:space="preserve"> 000,00</w:t>
            </w:r>
          </w:p>
        </w:tc>
      </w:tr>
      <w:tr w:rsidR="00A86344" w:rsidRPr="00AC5EEC" w:rsidTr="00F0099E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344" w:rsidRPr="00AC5EEC" w:rsidRDefault="00A86344" w:rsidP="00F0099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344" w:rsidRPr="00AC5EEC" w:rsidRDefault="00A86344" w:rsidP="00F0099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Блок питания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6344" w:rsidRDefault="00A86344" w:rsidP="00F0099E">
            <w:pPr>
              <w:jc w:val="center"/>
            </w:pPr>
            <w:r w:rsidRPr="00160095">
              <w:rPr>
                <w:sz w:val="26"/>
                <w:szCs w:val="26"/>
              </w:rPr>
              <w:t>штука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6344" w:rsidRPr="00AC5EEC" w:rsidRDefault="00A86344" w:rsidP="00A86344">
            <w:pPr>
              <w:jc w:val="center"/>
              <w:rPr>
                <w:sz w:val="26"/>
                <w:szCs w:val="26"/>
              </w:rPr>
            </w:pPr>
            <w:r w:rsidRPr="00AC5EEC">
              <w:rPr>
                <w:sz w:val="26"/>
                <w:szCs w:val="26"/>
              </w:rPr>
              <w:t xml:space="preserve">не более 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6344" w:rsidRPr="00AC5EEC" w:rsidRDefault="00A86344" w:rsidP="00F0099E">
            <w:pPr>
              <w:jc w:val="center"/>
              <w:rPr>
                <w:sz w:val="26"/>
                <w:szCs w:val="26"/>
              </w:rPr>
            </w:pPr>
            <w:r w:rsidRPr="00AC5EEC">
              <w:rPr>
                <w:sz w:val="26"/>
                <w:szCs w:val="26"/>
              </w:rPr>
              <w:t xml:space="preserve">не более </w:t>
            </w:r>
            <w:r>
              <w:rPr>
                <w:sz w:val="26"/>
                <w:szCs w:val="26"/>
              </w:rPr>
              <w:t xml:space="preserve">5 </w:t>
            </w:r>
            <w:r w:rsidRPr="00AC5EEC">
              <w:rPr>
                <w:sz w:val="26"/>
                <w:szCs w:val="26"/>
              </w:rPr>
              <w:t>000,00</w:t>
            </w:r>
          </w:p>
        </w:tc>
      </w:tr>
    </w:tbl>
    <w:p w:rsidR="00A12EAC" w:rsidRPr="00717073" w:rsidRDefault="00A12EAC" w:rsidP="0084562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845624" w:rsidRPr="00717073" w:rsidRDefault="00845624" w:rsidP="008456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17073">
        <w:rPr>
          <w:sz w:val="26"/>
          <w:szCs w:val="26"/>
        </w:rPr>
        <w:t>5.</w:t>
      </w:r>
      <w:r w:rsidR="00080FE3">
        <w:rPr>
          <w:sz w:val="26"/>
          <w:szCs w:val="26"/>
        </w:rPr>
        <w:t>4</w:t>
      </w:r>
      <w:r w:rsidRPr="00717073">
        <w:rPr>
          <w:sz w:val="26"/>
          <w:szCs w:val="26"/>
        </w:rPr>
        <w:t>. Затраты на приобретение магнитных носителей информации, в том числе магнитных и оптических носителей информации (</w:t>
      </w:r>
      <w:proofErr w:type="spellStart"/>
      <w:r w:rsidRPr="00717073">
        <w:rPr>
          <w:sz w:val="26"/>
          <w:szCs w:val="26"/>
        </w:rPr>
        <w:t>З</w:t>
      </w:r>
      <w:r w:rsidRPr="00717073">
        <w:rPr>
          <w:sz w:val="26"/>
          <w:szCs w:val="26"/>
          <w:vertAlign w:val="subscript"/>
        </w:rPr>
        <w:t>мн</w:t>
      </w:r>
      <w:proofErr w:type="spellEnd"/>
      <w:r w:rsidRPr="00717073">
        <w:rPr>
          <w:sz w:val="26"/>
          <w:szCs w:val="26"/>
        </w:rPr>
        <w:t>) определяются по формуле:</w:t>
      </w:r>
    </w:p>
    <w:p w:rsidR="00845624" w:rsidRPr="00717073" w:rsidRDefault="00845624" w:rsidP="00845624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717073">
        <w:rPr>
          <w:noProof/>
          <w:position w:val="-28"/>
          <w:sz w:val="26"/>
          <w:szCs w:val="26"/>
        </w:rPr>
        <w:lastRenderedPageBreak/>
        <w:drawing>
          <wp:inline distT="0" distB="0" distL="0" distR="0">
            <wp:extent cx="1725295" cy="571500"/>
            <wp:effectExtent l="0" t="0" r="0" b="0"/>
            <wp:docPr id="254" name="Рисунок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 r="192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29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5624" w:rsidRPr="00717073" w:rsidRDefault="00845624" w:rsidP="008456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17073">
        <w:rPr>
          <w:sz w:val="26"/>
          <w:szCs w:val="26"/>
        </w:rPr>
        <w:t>где:</w:t>
      </w:r>
    </w:p>
    <w:p w:rsidR="00845624" w:rsidRPr="00717073" w:rsidRDefault="00845624" w:rsidP="008456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717073">
        <w:rPr>
          <w:sz w:val="26"/>
          <w:szCs w:val="26"/>
        </w:rPr>
        <w:t>Q</w:t>
      </w:r>
      <w:r w:rsidRPr="00717073">
        <w:rPr>
          <w:sz w:val="26"/>
          <w:szCs w:val="26"/>
          <w:vertAlign w:val="subscript"/>
        </w:rPr>
        <w:t>i</w:t>
      </w:r>
      <w:proofErr w:type="spellEnd"/>
      <w:r w:rsidRPr="00717073">
        <w:rPr>
          <w:sz w:val="26"/>
          <w:szCs w:val="26"/>
          <w:vertAlign w:val="subscript"/>
        </w:rPr>
        <w:t xml:space="preserve"> </w:t>
      </w:r>
      <w:proofErr w:type="spellStart"/>
      <w:r w:rsidRPr="00717073">
        <w:rPr>
          <w:sz w:val="26"/>
          <w:szCs w:val="26"/>
          <w:vertAlign w:val="subscript"/>
        </w:rPr>
        <w:t>мн</w:t>
      </w:r>
      <w:proofErr w:type="spellEnd"/>
      <w:r w:rsidRPr="00717073">
        <w:rPr>
          <w:sz w:val="26"/>
          <w:szCs w:val="26"/>
        </w:rPr>
        <w:t xml:space="preserve"> - количество носителей информации по </w:t>
      </w:r>
      <w:proofErr w:type="spellStart"/>
      <w:r w:rsidRPr="00717073">
        <w:rPr>
          <w:sz w:val="26"/>
          <w:szCs w:val="26"/>
        </w:rPr>
        <w:t>i-й</w:t>
      </w:r>
      <w:proofErr w:type="spellEnd"/>
      <w:r w:rsidRPr="00717073">
        <w:rPr>
          <w:sz w:val="26"/>
          <w:szCs w:val="26"/>
        </w:rPr>
        <w:t xml:space="preserve"> должности в соответствии с нормативами органов местного самоуправления;</w:t>
      </w:r>
    </w:p>
    <w:p w:rsidR="00845624" w:rsidRPr="00717073" w:rsidRDefault="00845624" w:rsidP="008456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717073">
        <w:rPr>
          <w:sz w:val="26"/>
          <w:szCs w:val="26"/>
        </w:rPr>
        <w:t>P</w:t>
      </w:r>
      <w:r w:rsidRPr="00717073">
        <w:rPr>
          <w:sz w:val="26"/>
          <w:szCs w:val="26"/>
          <w:vertAlign w:val="subscript"/>
        </w:rPr>
        <w:t>i</w:t>
      </w:r>
      <w:proofErr w:type="spellEnd"/>
      <w:r w:rsidRPr="00717073">
        <w:rPr>
          <w:sz w:val="26"/>
          <w:szCs w:val="26"/>
          <w:vertAlign w:val="subscript"/>
        </w:rPr>
        <w:t xml:space="preserve"> </w:t>
      </w:r>
      <w:proofErr w:type="spellStart"/>
      <w:r w:rsidRPr="00717073">
        <w:rPr>
          <w:sz w:val="26"/>
          <w:szCs w:val="26"/>
          <w:vertAlign w:val="subscript"/>
        </w:rPr>
        <w:t>мн</w:t>
      </w:r>
      <w:proofErr w:type="spellEnd"/>
      <w:r w:rsidRPr="00717073">
        <w:rPr>
          <w:sz w:val="26"/>
          <w:szCs w:val="26"/>
        </w:rPr>
        <w:t xml:space="preserve"> - цена 1 единицы носителя информации по </w:t>
      </w:r>
      <w:proofErr w:type="spellStart"/>
      <w:r w:rsidRPr="00717073">
        <w:rPr>
          <w:sz w:val="26"/>
          <w:szCs w:val="26"/>
        </w:rPr>
        <w:t>i-й</w:t>
      </w:r>
      <w:proofErr w:type="spellEnd"/>
      <w:r w:rsidRPr="00717073">
        <w:rPr>
          <w:sz w:val="26"/>
          <w:szCs w:val="26"/>
        </w:rPr>
        <w:t xml:space="preserve"> должности в соответствии с нормативами органов местного самоуправления.</w:t>
      </w:r>
    </w:p>
    <w:p w:rsidR="00BA1BB7" w:rsidRPr="00717073" w:rsidRDefault="00BA1BB7" w:rsidP="008456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BA1BB7" w:rsidRPr="00717073" w:rsidRDefault="00BA1BB7" w:rsidP="00BA1BB7">
      <w:pPr>
        <w:jc w:val="center"/>
        <w:rPr>
          <w:i/>
          <w:sz w:val="26"/>
          <w:szCs w:val="26"/>
        </w:rPr>
      </w:pPr>
      <w:r w:rsidRPr="00717073">
        <w:rPr>
          <w:i/>
          <w:sz w:val="26"/>
          <w:szCs w:val="26"/>
        </w:rPr>
        <w:t>Нормативы на приобретение носителей информации</w:t>
      </w:r>
    </w:p>
    <w:p w:rsidR="00BA1BB7" w:rsidRPr="00717073" w:rsidRDefault="00BA1BB7" w:rsidP="00BA1BB7">
      <w:pPr>
        <w:widowControl w:val="0"/>
        <w:autoSpaceDE w:val="0"/>
        <w:autoSpaceDN w:val="0"/>
        <w:adjustRightInd w:val="0"/>
        <w:ind w:firstLine="567"/>
        <w:jc w:val="right"/>
        <w:rPr>
          <w:sz w:val="26"/>
          <w:szCs w:val="26"/>
        </w:rPr>
      </w:pPr>
      <w:r w:rsidRPr="00717073">
        <w:rPr>
          <w:i/>
          <w:szCs w:val="26"/>
        </w:rPr>
        <w:t>Таблица № 1</w:t>
      </w:r>
      <w:r w:rsidR="00F415C9">
        <w:rPr>
          <w:i/>
          <w:szCs w:val="26"/>
        </w:rPr>
        <w:t>6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2126"/>
        <w:gridCol w:w="3685"/>
        <w:gridCol w:w="3405"/>
      </w:tblGrid>
      <w:tr w:rsidR="00BA1BB7" w:rsidRPr="00717073" w:rsidTr="00326DD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BB7" w:rsidRPr="00717073" w:rsidRDefault="00BA1BB7" w:rsidP="00326DDA">
            <w:pPr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t xml:space="preserve">№ </w:t>
            </w:r>
            <w:proofErr w:type="spellStart"/>
            <w:proofErr w:type="gramStart"/>
            <w:r w:rsidRPr="00717073">
              <w:rPr>
                <w:szCs w:val="26"/>
              </w:rPr>
              <w:t>п</w:t>
            </w:r>
            <w:proofErr w:type="spellEnd"/>
            <w:proofErr w:type="gramEnd"/>
            <w:r w:rsidRPr="00717073">
              <w:rPr>
                <w:szCs w:val="26"/>
              </w:rPr>
              <w:t>/</w:t>
            </w:r>
            <w:proofErr w:type="spellStart"/>
            <w:r w:rsidRPr="00717073">
              <w:rPr>
                <w:szCs w:val="26"/>
              </w:rPr>
              <w:t>п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BB7" w:rsidRPr="00717073" w:rsidRDefault="00BA1BB7" w:rsidP="00BA1BB7">
            <w:pPr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t xml:space="preserve">Наименование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BB7" w:rsidRPr="002E649F" w:rsidRDefault="002E649F" w:rsidP="00326DD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Количество носителей информ</w:t>
            </w:r>
            <w:r>
              <w:rPr>
                <w:szCs w:val="26"/>
              </w:rPr>
              <w:t>а</w:t>
            </w:r>
            <w:r>
              <w:rPr>
                <w:szCs w:val="26"/>
              </w:rPr>
              <w:t xml:space="preserve">ции по </w:t>
            </w:r>
            <w:proofErr w:type="spellStart"/>
            <w:r>
              <w:rPr>
                <w:szCs w:val="26"/>
                <w:lang w:val="en-US"/>
              </w:rPr>
              <w:t>i</w:t>
            </w:r>
            <w:proofErr w:type="spellEnd"/>
            <w:r w:rsidRPr="002E649F">
              <w:rPr>
                <w:szCs w:val="26"/>
              </w:rPr>
              <w:t>-</w:t>
            </w:r>
            <w:r>
              <w:rPr>
                <w:szCs w:val="26"/>
              </w:rPr>
              <w:t>ой должности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BB7" w:rsidRPr="00717073" w:rsidRDefault="00BA1BB7" w:rsidP="002E649F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t xml:space="preserve">Цена </w:t>
            </w:r>
            <w:r w:rsidR="002E649F">
              <w:rPr>
                <w:szCs w:val="26"/>
              </w:rPr>
              <w:t>1 единицы носителя и</w:t>
            </w:r>
            <w:r w:rsidR="002E649F">
              <w:rPr>
                <w:szCs w:val="26"/>
              </w:rPr>
              <w:t>н</w:t>
            </w:r>
            <w:r w:rsidR="002E649F">
              <w:rPr>
                <w:szCs w:val="26"/>
              </w:rPr>
              <w:t xml:space="preserve">формации по </w:t>
            </w:r>
            <w:proofErr w:type="spellStart"/>
            <w:r w:rsidR="002E649F">
              <w:rPr>
                <w:szCs w:val="26"/>
                <w:lang w:val="en-US"/>
              </w:rPr>
              <w:t>i</w:t>
            </w:r>
            <w:proofErr w:type="spellEnd"/>
            <w:r w:rsidR="002E649F" w:rsidRPr="002E649F">
              <w:rPr>
                <w:szCs w:val="26"/>
              </w:rPr>
              <w:t>-</w:t>
            </w:r>
            <w:proofErr w:type="spellStart"/>
            <w:r w:rsidR="002E649F">
              <w:rPr>
                <w:szCs w:val="26"/>
              </w:rPr>
              <w:t>й</w:t>
            </w:r>
            <w:proofErr w:type="spellEnd"/>
            <w:r w:rsidR="002E649F">
              <w:rPr>
                <w:szCs w:val="26"/>
              </w:rPr>
              <w:t xml:space="preserve"> должности, </w:t>
            </w:r>
            <w:r w:rsidRPr="00717073">
              <w:rPr>
                <w:szCs w:val="26"/>
              </w:rPr>
              <w:t>руб.</w:t>
            </w:r>
          </w:p>
        </w:tc>
      </w:tr>
      <w:tr w:rsidR="00BA1BB7" w:rsidRPr="00717073" w:rsidTr="00326DD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BB7" w:rsidRPr="00717073" w:rsidRDefault="00BA1BB7" w:rsidP="00326DDA">
            <w:pPr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1BB7" w:rsidRPr="00717073" w:rsidRDefault="00BA1BB7" w:rsidP="00326DDA">
            <w:pPr>
              <w:rPr>
                <w:sz w:val="26"/>
                <w:szCs w:val="26"/>
              </w:rPr>
            </w:pPr>
            <w:proofErr w:type="spellStart"/>
            <w:r w:rsidRPr="00717073">
              <w:rPr>
                <w:sz w:val="26"/>
                <w:szCs w:val="26"/>
              </w:rPr>
              <w:t>Флеш-карта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BB7" w:rsidRPr="00717073" w:rsidRDefault="00BA1BB7" w:rsidP="002E649F">
            <w:pPr>
              <w:ind w:firstLine="34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 xml:space="preserve">не более </w:t>
            </w:r>
            <w:r w:rsidR="002E649F">
              <w:rPr>
                <w:sz w:val="26"/>
                <w:szCs w:val="26"/>
              </w:rPr>
              <w:t>1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1BB7" w:rsidRPr="00717073" w:rsidRDefault="00BA1BB7" w:rsidP="00BA1BB7">
            <w:pPr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не более 1600,00</w:t>
            </w:r>
          </w:p>
        </w:tc>
      </w:tr>
      <w:tr w:rsidR="00BA1BB7" w:rsidRPr="00717073" w:rsidTr="00326DDA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B7" w:rsidRPr="00717073" w:rsidRDefault="00BA1BB7" w:rsidP="00326DDA">
            <w:pPr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BB7" w:rsidRPr="00717073" w:rsidRDefault="000E3512" w:rsidP="00326DDA">
            <w:pPr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Твердотельный накопитель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B7" w:rsidRPr="00717073" w:rsidRDefault="000E3512" w:rsidP="002E649F">
            <w:pPr>
              <w:ind w:firstLine="34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 xml:space="preserve">не более </w:t>
            </w:r>
            <w:r w:rsidR="002E649F">
              <w:rPr>
                <w:sz w:val="26"/>
                <w:szCs w:val="26"/>
              </w:rPr>
              <w:t>1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BB7" w:rsidRPr="00717073" w:rsidRDefault="000E3512" w:rsidP="00BA1BB7">
            <w:pPr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не более 6000,00</w:t>
            </w:r>
          </w:p>
        </w:tc>
      </w:tr>
    </w:tbl>
    <w:p w:rsidR="00845624" w:rsidRPr="00717073" w:rsidRDefault="00845624" w:rsidP="00845624">
      <w:pPr>
        <w:autoSpaceDE w:val="0"/>
        <w:autoSpaceDN w:val="0"/>
        <w:adjustRightInd w:val="0"/>
        <w:jc w:val="both"/>
        <w:outlineLvl w:val="3"/>
        <w:rPr>
          <w:bCs/>
          <w:i/>
          <w:sz w:val="26"/>
          <w:szCs w:val="26"/>
        </w:rPr>
      </w:pPr>
    </w:p>
    <w:p w:rsidR="00845624" w:rsidRPr="00717073" w:rsidRDefault="00845624" w:rsidP="00845624">
      <w:pPr>
        <w:autoSpaceDE w:val="0"/>
        <w:autoSpaceDN w:val="0"/>
        <w:adjustRightInd w:val="0"/>
        <w:jc w:val="right"/>
        <w:rPr>
          <w:i/>
          <w:sz w:val="26"/>
          <w:szCs w:val="26"/>
        </w:rPr>
      </w:pPr>
    </w:p>
    <w:p w:rsidR="00845624" w:rsidRPr="00717073" w:rsidRDefault="00845624" w:rsidP="008456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17073">
        <w:rPr>
          <w:sz w:val="26"/>
          <w:szCs w:val="26"/>
        </w:rPr>
        <w:t>5.</w:t>
      </w:r>
      <w:r w:rsidR="002E649F">
        <w:rPr>
          <w:sz w:val="26"/>
          <w:szCs w:val="26"/>
        </w:rPr>
        <w:t>5</w:t>
      </w:r>
      <w:r w:rsidRPr="00717073">
        <w:rPr>
          <w:sz w:val="26"/>
          <w:szCs w:val="26"/>
        </w:rPr>
        <w:t>. Затраты на приобретение расходных материалов для принтеров, мног</w:t>
      </w:r>
      <w:r w:rsidRPr="00717073">
        <w:rPr>
          <w:sz w:val="26"/>
          <w:szCs w:val="26"/>
        </w:rPr>
        <w:t>о</w:t>
      </w:r>
      <w:r w:rsidRPr="00717073">
        <w:rPr>
          <w:sz w:val="26"/>
          <w:szCs w:val="26"/>
        </w:rPr>
        <w:t>функциональных устройств, копировальных аппаратов и иной оргтехники (</w:t>
      </w:r>
      <w:proofErr w:type="spellStart"/>
      <w:r w:rsidRPr="00717073">
        <w:rPr>
          <w:sz w:val="26"/>
          <w:szCs w:val="26"/>
        </w:rPr>
        <w:t>З</w:t>
      </w:r>
      <w:r w:rsidRPr="00717073">
        <w:rPr>
          <w:sz w:val="26"/>
          <w:szCs w:val="26"/>
          <w:vertAlign w:val="subscript"/>
        </w:rPr>
        <w:t>рм</w:t>
      </w:r>
      <w:proofErr w:type="spellEnd"/>
      <w:r w:rsidRPr="00717073">
        <w:rPr>
          <w:sz w:val="26"/>
          <w:szCs w:val="26"/>
        </w:rPr>
        <w:t>) опр</w:t>
      </w:r>
      <w:r w:rsidRPr="00717073">
        <w:rPr>
          <w:sz w:val="26"/>
          <w:szCs w:val="26"/>
        </w:rPr>
        <w:t>е</w:t>
      </w:r>
      <w:r w:rsidRPr="00717073">
        <w:rPr>
          <w:sz w:val="26"/>
          <w:szCs w:val="26"/>
        </w:rPr>
        <w:t>деляются по формуле:</w:t>
      </w:r>
    </w:p>
    <w:p w:rsidR="00845624" w:rsidRPr="00717073" w:rsidRDefault="00845624" w:rsidP="00845624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717073">
        <w:rPr>
          <w:noProof/>
          <w:position w:val="-33"/>
          <w:sz w:val="26"/>
          <w:szCs w:val="26"/>
        </w:rPr>
        <w:drawing>
          <wp:inline distT="0" distB="0" distL="0" distR="0">
            <wp:extent cx="2155190" cy="571500"/>
            <wp:effectExtent l="0" t="0" r="0" b="0"/>
            <wp:docPr id="255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 r="155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519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5624" w:rsidRPr="00717073" w:rsidRDefault="00845624" w:rsidP="008456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17073">
        <w:rPr>
          <w:sz w:val="26"/>
          <w:szCs w:val="26"/>
        </w:rPr>
        <w:t>где:</w:t>
      </w:r>
    </w:p>
    <w:p w:rsidR="00845624" w:rsidRPr="00717073" w:rsidRDefault="00845624" w:rsidP="008456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717073">
        <w:rPr>
          <w:sz w:val="26"/>
          <w:szCs w:val="26"/>
        </w:rPr>
        <w:t>Q</w:t>
      </w:r>
      <w:r w:rsidRPr="00717073">
        <w:rPr>
          <w:sz w:val="26"/>
          <w:szCs w:val="26"/>
          <w:vertAlign w:val="subscript"/>
        </w:rPr>
        <w:t>i</w:t>
      </w:r>
      <w:proofErr w:type="spellEnd"/>
      <w:r w:rsidRPr="00717073">
        <w:rPr>
          <w:sz w:val="26"/>
          <w:szCs w:val="26"/>
          <w:vertAlign w:val="subscript"/>
        </w:rPr>
        <w:t xml:space="preserve"> </w:t>
      </w:r>
      <w:proofErr w:type="spellStart"/>
      <w:r w:rsidRPr="00717073">
        <w:rPr>
          <w:sz w:val="26"/>
          <w:szCs w:val="26"/>
          <w:vertAlign w:val="subscript"/>
        </w:rPr>
        <w:t>рм</w:t>
      </w:r>
      <w:proofErr w:type="spellEnd"/>
      <w:r w:rsidRPr="00717073">
        <w:rPr>
          <w:sz w:val="26"/>
          <w:szCs w:val="26"/>
        </w:rPr>
        <w:t xml:space="preserve"> - фактическое количество принтеров, многофункциональных устройств, копировальных аппаратов и иной оргтехники по </w:t>
      </w:r>
      <w:proofErr w:type="spellStart"/>
      <w:r w:rsidRPr="00717073">
        <w:rPr>
          <w:sz w:val="26"/>
          <w:szCs w:val="26"/>
        </w:rPr>
        <w:t>i-й</w:t>
      </w:r>
      <w:proofErr w:type="spellEnd"/>
      <w:r w:rsidRPr="00717073">
        <w:rPr>
          <w:sz w:val="26"/>
          <w:szCs w:val="26"/>
        </w:rPr>
        <w:t xml:space="preserve"> должности в соответствии с но</w:t>
      </w:r>
      <w:r w:rsidRPr="00717073">
        <w:rPr>
          <w:sz w:val="26"/>
          <w:szCs w:val="26"/>
        </w:rPr>
        <w:t>р</w:t>
      </w:r>
      <w:r w:rsidRPr="00717073">
        <w:rPr>
          <w:sz w:val="26"/>
          <w:szCs w:val="26"/>
        </w:rPr>
        <w:t>мативами органов местного самоуправления;</w:t>
      </w:r>
    </w:p>
    <w:p w:rsidR="00845624" w:rsidRPr="00717073" w:rsidRDefault="00845624" w:rsidP="008456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717073">
        <w:rPr>
          <w:sz w:val="26"/>
          <w:szCs w:val="26"/>
        </w:rPr>
        <w:t>N</w:t>
      </w:r>
      <w:r w:rsidRPr="00717073">
        <w:rPr>
          <w:sz w:val="26"/>
          <w:szCs w:val="26"/>
          <w:vertAlign w:val="subscript"/>
        </w:rPr>
        <w:t>i</w:t>
      </w:r>
      <w:proofErr w:type="spellEnd"/>
      <w:r w:rsidRPr="00717073">
        <w:rPr>
          <w:sz w:val="26"/>
          <w:szCs w:val="26"/>
          <w:vertAlign w:val="subscript"/>
        </w:rPr>
        <w:t xml:space="preserve"> </w:t>
      </w:r>
      <w:proofErr w:type="spellStart"/>
      <w:r w:rsidRPr="00717073">
        <w:rPr>
          <w:sz w:val="26"/>
          <w:szCs w:val="26"/>
          <w:vertAlign w:val="subscript"/>
        </w:rPr>
        <w:t>рм</w:t>
      </w:r>
      <w:proofErr w:type="spellEnd"/>
      <w:r w:rsidRPr="00717073">
        <w:rPr>
          <w:sz w:val="26"/>
          <w:szCs w:val="26"/>
        </w:rPr>
        <w:t xml:space="preserve"> - норматив потребления расходных материалов для принтеров, мног</w:t>
      </w:r>
      <w:r w:rsidRPr="00717073">
        <w:rPr>
          <w:sz w:val="26"/>
          <w:szCs w:val="26"/>
        </w:rPr>
        <w:t>о</w:t>
      </w:r>
      <w:r w:rsidRPr="00717073">
        <w:rPr>
          <w:sz w:val="26"/>
          <w:szCs w:val="26"/>
        </w:rPr>
        <w:t>функциональных устройств, копировальных а</w:t>
      </w:r>
      <w:r w:rsidR="00F415C9">
        <w:rPr>
          <w:sz w:val="26"/>
          <w:szCs w:val="26"/>
        </w:rPr>
        <w:t xml:space="preserve">ппаратов и иной оргтехники по </w:t>
      </w:r>
      <w:proofErr w:type="spellStart"/>
      <w:r w:rsidRPr="00717073">
        <w:rPr>
          <w:sz w:val="26"/>
          <w:szCs w:val="26"/>
        </w:rPr>
        <w:t>i-й</w:t>
      </w:r>
      <w:proofErr w:type="spellEnd"/>
      <w:r w:rsidRPr="00717073">
        <w:rPr>
          <w:sz w:val="26"/>
          <w:szCs w:val="26"/>
        </w:rPr>
        <w:t xml:space="preserve"> должности в соответствии с нормативами органов местного самоуправления;</w:t>
      </w:r>
    </w:p>
    <w:p w:rsidR="00845624" w:rsidRPr="00717073" w:rsidRDefault="00845624" w:rsidP="008456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717073">
        <w:rPr>
          <w:sz w:val="26"/>
          <w:szCs w:val="26"/>
        </w:rPr>
        <w:t>P</w:t>
      </w:r>
      <w:r w:rsidRPr="00717073">
        <w:rPr>
          <w:sz w:val="26"/>
          <w:szCs w:val="26"/>
          <w:vertAlign w:val="subscript"/>
        </w:rPr>
        <w:t>i</w:t>
      </w:r>
      <w:proofErr w:type="spellEnd"/>
      <w:r w:rsidRPr="00717073">
        <w:rPr>
          <w:sz w:val="26"/>
          <w:szCs w:val="26"/>
          <w:vertAlign w:val="subscript"/>
        </w:rPr>
        <w:t xml:space="preserve"> </w:t>
      </w:r>
      <w:proofErr w:type="spellStart"/>
      <w:r w:rsidRPr="00717073">
        <w:rPr>
          <w:sz w:val="26"/>
          <w:szCs w:val="26"/>
          <w:vertAlign w:val="subscript"/>
        </w:rPr>
        <w:t>рм</w:t>
      </w:r>
      <w:proofErr w:type="spellEnd"/>
      <w:r w:rsidRPr="00717073">
        <w:rPr>
          <w:sz w:val="26"/>
          <w:szCs w:val="26"/>
        </w:rPr>
        <w:t xml:space="preserve"> - цена расходного материала для принтеров, многофункциональных ус</w:t>
      </w:r>
      <w:r w:rsidRPr="00717073">
        <w:rPr>
          <w:sz w:val="26"/>
          <w:szCs w:val="26"/>
        </w:rPr>
        <w:t>т</w:t>
      </w:r>
      <w:r w:rsidRPr="00717073">
        <w:rPr>
          <w:sz w:val="26"/>
          <w:szCs w:val="26"/>
        </w:rPr>
        <w:t xml:space="preserve">ройств, копировальных аппаратов и иной оргтехники по </w:t>
      </w:r>
      <w:proofErr w:type="spellStart"/>
      <w:r w:rsidRPr="00717073">
        <w:rPr>
          <w:sz w:val="26"/>
          <w:szCs w:val="26"/>
        </w:rPr>
        <w:t>i-й</w:t>
      </w:r>
      <w:proofErr w:type="spellEnd"/>
      <w:r w:rsidRPr="00717073">
        <w:rPr>
          <w:sz w:val="26"/>
          <w:szCs w:val="26"/>
        </w:rPr>
        <w:t xml:space="preserve"> должности в соответствии с нормативами органов местного самоуправления.</w:t>
      </w:r>
    </w:p>
    <w:p w:rsidR="00845624" w:rsidRPr="00717073" w:rsidRDefault="00845624" w:rsidP="0084562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45624" w:rsidRPr="00717073" w:rsidRDefault="00845624" w:rsidP="00845624">
      <w:pPr>
        <w:autoSpaceDE w:val="0"/>
        <w:autoSpaceDN w:val="0"/>
        <w:adjustRightInd w:val="0"/>
        <w:jc w:val="center"/>
        <w:outlineLvl w:val="3"/>
        <w:rPr>
          <w:bCs/>
          <w:i/>
          <w:sz w:val="26"/>
          <w:szCs w:val="26"/>
        </w:rPr>
      </w:pPr>
      <w:r w:rsidRPr="00717073">
        <w:rPr>
          <w:bCs/>
          <w:i/>
          <w:sz w:val="26"/>
          <w:szCs w:val="26"/>
        </w:rPr>
        <w:t>Нормативы на приобретение расходных материалов для принтеров,</w:t>
      </w:r>
    </w:p>
    <w:p w:rsidR="00845624" w:rsidRPr="00717073" w:rsidRDefault="00845624" w:rsidP="00845624">
      <w:pPr>
        <w:autoSpaceDE w:val="0"/>
        <w:autoSpaceDN w:val="0"/>
        <w:adjustRightInd w:val="0"/>
        <w:jc w:val="center"/>
        <w:outlineLvl w:val="3"/>
        <w:rPr>
          <w:bCs/>
          <w:i/>
          <w:sz w:val="26"/>
          <w:szCs w:val="26"/>
        </w:rPr>
      </w:pPr>
      <w:r w:rsidRPr="00717073">
        <w:rPr>
          <w:bCs/>
          <w:i/>
          <w:sz w:val="26"/>
          <w:szCs w:val="26"/>
        </w:rPr>
        <w:t xml:space="preserve">многофункциональных устройств и копировальных аппаратов </w:t>
      </w:r>
    </w:p>
    <w:p w:rsidR="00845624" w:rsidRPr="00717073" w:rsidRDefault="00845624" w:rsidP="00845624">
      <w:pPr>
        <w:autoSpaceDE w:val="0"/>
        <w:autoSpaceDN w:val="0"/>
        <w:adjustRightInd w:val="0"/>
        <w:jc w:val="center"/>
        <w:outlineLvl w:val="3"/>
        <w:rPr>
          <w:bCs/>
          <w:i/>
          <w:sz w:val="26"/>
          <w:szCs w:val="26"/>
        </w:rPr>
      </w:pPr>
      <w:r w:rsidRPr="00717073">
        <w:rPr>
          <w:i/>
          <w:sz w:val="26"/>
          <w:szCs w:val="26"/>
        </w:rPr>
        <w:t xml:space="preserve">и иной </w:t>
      </w:r>
      <w:r w:rsidRPr="00717073">
        <w:rPr>
          <w:bCs/>
          <w:i/>
          <w:sz w:val="26"/>
          <w:szCs w:val="26"/>
        </w:rPr>
        <w:t>оргтехники</w:t>
      </w:r>
    </w:p>
    <w:p w:rsidR="00845624" w:rsidRPr="00717073" w:rsidRDefault="00845624" w:rsidP="00845624">
      <w:pPr>
        <w:autoSpaceDE w:val="0"/>
        <w:autoSpaceDN w:val="0"/>
        <w:adjustRightInd w:val="0"/>
        <w:jc w:val="right"/>
        <w:rPr>
          <w:i/>
          <w:szCs w:val="26"/>
        </w:rPr>
      </w:pPr>
      <w:r w:rsidRPr="00717073">
        <w:rPr>
          <w:i/>
          <w:szCs w:val="26"/>
        </w:rPr>
        <w:t>Таблица № 1</w:t>
      </w:r>
      <w:r w:rsidR="00F415C9">
        <w:rPr>
          <w:i/>
          <w:szCs w:val="26"/>
        </w:rPr>
        <w:t>7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0"/>
        <w:gridCol w:w="2699"/>
        <w:gridCol w:w="4062"/>
        <w:gridCol w:w="2423"/>
      </w:tblGrid>
      <w:tr w:rsidR="00845624" w:rsidRPr="00717073" w:rsidTr="00845624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24" w:rsidRPr="00717073" w:rsidRDefault="00845624" w:rsidP="00845624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t>№</w:t>
            </w:r>
          </w:p>
          <w:p w:rsidR="00845624" w:rsidRPr="00717073" w:rsidRDefault="00845624" w:rsidP="00845624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proofErr w:type="spellStart"/>
            <w:proofErr w:type="gramStart"/>
            <w:r w:rsidRPr="00717073">
              <w:rPr>
                <w:szCs w:val="26"/>
              </w:rPr>
              <w:t>п</w:t>
            </w:r>
            <w:proofErr w:type="spellEnd"/>
            <w:proofErr w:type="gramEnd"/>
            <w:r w:rsidRPr="00717073">
              <w:rPr>
                <w:szCs w:val="26"/>
              </w:rPr>
              <w:t>/</w:t>
            </w:r>
            <w:proofErr w:type="spellStart"/>
            <w:r w:rsidRPr="00717073">
              <w:rPr>
                <w:szCs w:val="26"/>
              </w:rPr>
              <w:t>п</w:t>
            </w:r>
            <w:proofErr w:type="spellEnd"/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24" w:rsidRPr="00717073" w:rsidRDefault="00845624" w:rsidP="00845624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t>Наименование расхо</w:t>
            </w:r>
            <w:r w:rsidRPr="00717073">
              <w:rPr>
                <w:szCs w:val="26"/>
              </w:rPr>
              <w:t>д</w:t>
            </w:r>
            <w:r w:rsidRPr="00717073">
              <w:rPr>
                <w:szCs w:val="26"/>
              </w:rPr>
              <w:t>ного материала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24" w:rsidRPr="00717073" w:rsidRDefault="00845624" w:rsidP="00845624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t xml:space="preserve">Норматив потребления расходных материалов для принтеров, </w:t>
            </w:r>
          </w:p>
          <w:p w:rsidR="00845624" w:rsidRPr="00717073" w:rsidRDefault="00845624" w:rsidP="00845624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t xml:space="preserve">многофункциональных устройств, копировальных аппаратов и иной оргтехники по </w:t>
            </w:r>
            <w:proofErr w:type="spellStart"/>
            <w:r w:rsidRPr="00717073">
              <w:rPr>
                <w:szCs w:val="26"/>
              </w:rPr>
              <w:t>i-й</w:t>
            </w:r>
            <w:proofErr w:type="spellEnd"/>
            <w:r w:rsidRPr="00717073">
              <w:rPr>
                <w:szCs w:val="26"/>
              </w:rPr>
              <w:t xml:space="preserve"> должности</w:t>
            </w:r>
          </w:p>
          <w:p w:rsidR="00845624" w:rsidRPr="00717073" w:rsidRDefault="00845624" w:rsidP="00845624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t>в соответствии с нормативами</w:t>
            </w:r>
          </w:p>
          <w:p w:rsidR="00845624" w:rsidRPr="00717073" w:rsidRDefault="00845624" w:rsidP="00845624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t>органов местного самоуправления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24" w:rsidRPr="00717073" w:rsidRDefault="00845624" w:rsidP="00845624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t xml:space="preserve">Цена 1 единицы </w:t>
            </w:r>
          </w:p>
          <w:p w:rsidR="00845624" w:rsidRPr="00717073" w:rsidRDefault="00845624" w:rsidP="00845624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t>расходного</w:t>
            </w:r>
          </w:p>
          <w:p w:rsidR="00845624" w:rsidRPr="00717073" w:rsidRDefault="00845624" w:rsidP="00845624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t>материала,</w:t>
            </w:r>
          </w:p>
          <w:p w:rsidR="00845624" w:rsidRPr="00717073" w:rsidRDefault="00845624" w:rsidP="00845624">
            <w:pPr>
              <w:autoSpaceDE w:val="0"/>
              <w:autoSpaceDN w:val="0"/>
              <w:adjustRightInd w:val="0"/>
              <w:jc w:val="center"/>
              <w:rPr>
                <w:szCs w:val="26"/>
              </w:rPr>
            </w:pPr>
            <w:r w:rsidRPr="00717073">
              <w:rPr>
                <w:szCs w:val="26"/>
              </w:rPr>
              <w:t>руб.</w:t>
            </w:r>
          </w:p>
        </w:tc>
      </w:tr>
      <w:tr w:rsidR="00845624" w:rsidRPr="00717073" w:rsidTr="00845624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624" w:rsidRPr="00717073" w:rsidRDefault="00845624" w:rsidP="0084562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1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624" w:rsidRPr="00717073" w:rsidRDefault="00845624" w:rsidP="0084562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Чёрный картридж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24" w:rsidRPr="00717073" w:rsidRDefault="00845624" w:rsidP="002E649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 xml:space="preserve">не более </w:t>
            </w:r>
            <w:r w:rsidR="002E649F">
              <w:rPr>
                <w:sz w:val="26"/>
                <w:szCs w:val="26"/>
              </w:rPr>
              <w:t>5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24" w:rsidRPr="00717073" w:rsidRDefault="00845624" w:rsidP="0067451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717073">
              <w:rPr>
                <w:color w:val="000000"/>
                <w:sz w:val="26"/>
                <w:szCs w:val="26"/>
              </w:rPr>
              <w:t xml:space="preserve">не более </w:t>
            </w:r>
            <w:r w:rsidR="0067451C" w:rsidRPr="00717073">
              <w:rPr>
                <w:color w:val="000000"/>
                <w:sz w:val="26"/>
                <w:szCs w:val="26"/>
              </w:rPr>
              <w:t>4</w:t>
            </w:r>
            <w:r w:rsidRPr="00717073">
              <w:rPr>
                <w:color w:val="000000"/>
                <w:sz w:val="26"/>
                <w:szCs w:val="26"/>
              </w:rPr>
              <w:t>0</w:t>
            </w:r>
            <w:r w:rsidRPr="00717073">
              <w:rPr>
                <w:color w:val="000000"/>
                <w:sz w:val="26"/>
                <w:szCs w:val="26"/>
                <w:lang w:val="en-US"/>
              </w:rPr>
              <w:t>00</w:t>
            </w:r>
            <w:r w:rsidRPr="00717073">
              <w:rPr>
                <w:color w:val="000000"/>
                <w:sz w:val="26"/>
                <w:szCs w:val="26"/>
              </w:rPr>
              <w:t>,</w:t>
            </w:r>
            <w:r w:rsidRPr="00717073">
              <w:rPr>
                <w:color w:val="000000"/>
                <w:sz w:val="26"/>
                <w:szCs w:val="26"/>
                <w:lang w:val="en-US"/>
              </w:rPr>
              <w:t>00</w:t>
            </w:r>
          </w:p>
        </w:tc>
      </w:tr>
      <w:tr w:rsidR="00845624" w:rsidRPr="00717073" w:rsidTr="00845624"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624" w:rsidRPr="00717073" w:rsidRDefault="00845624" w:rsidP="00845624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2</w:t>
            </w:r>
          </w:p>
        </w:tc>
        <w:tc>
          <w:tcPr>
            <w:tcW w:w="2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5624" w:rsidRPr="00717073" w:rsidRDefault="00845624" w:rsidP="00845624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Цветной картридж</w:t>
            </w:r>
          </w:p>
        </w:tc>
        <w:tc>
          <w:tcPr>
            <w:tcW w:w="4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24" w:rsidRPr="00717073" w:rsidRDefault="00845624" w:rsidP="002E649F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 xml:space="preserve">не более </w:t>
            </w:r>
            <w:r w:rsidR="002E649F">
              <w:rPr>
                <w:sz w:val="26"/>
                <w:szCs w:val="26"/>
              </w:rPr>
              <w:t>5</w:t>
            </w: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624" w:rsidRPr="00717073" w:rsidRDefault="00845624" w:rsidP="002E649F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 xml:space="preserve">не более </w:t>
            </w:r>
            <w:r w:rsidR="002E649F">
              <w:rPr>
                <w:color w:val="000000"/>
                <w:sz w:val="26"/>
                <w:szCs w:val="26"/>
              </w:rPr>
              <w:t>8</w:t>
            </w:r>
            <w:r w:rsidRPr="00717073">
              <w:rPr>
                <w:color w:val="000000"/>
                <w:sz w:val="26"/>
                <w:szCs w:val="26"/>
              </w:rPr>
              <w:t>000,00</w:t>
            </w:r>
          </w:p>
        </w:tc>
      </w:tr>
    </w:tbl>
    <w:p w:rsidR="00845624" w:rsidRPr="00717073" w:rsidRDefault="00845624" w:rsidP="0084562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17073">
        <w:rPr>
          <w:b/>
          <w:sz w:val="26"/>
          <w:szCs w:val="26"/>
          <w:lang w:val="en-US"/>
        </w:rPr>
        <w:lastRenderedPageBreak/>
        <w:t>II</w:t>
      </w:r>
      <w:r w:rsidRPr="00717073">
        <w:rPr>
          <w:b/>
          <w:sz w:val="26"/>
          <w:szCs w:val="26"/>
        </w:rPr>
        <w:t>. Прочие затраты</w:t>
      </w:r>
      <w:bookmarkStart w:id="4" w:name="Par385"/>
      <w:bookmarkEnd w:id="4"/>
    </w:p>
    <w:p w:rsidR="00845624" w:rsidRPr="00717073" w:rsidRDefault="00845624" w:rsidP="0084562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845624" w:rsidRPr="00717073" w:rsidRDefault="00845624" w:rsidP="00845624">
      <w:pPr>
        <w:pStyle w:val="af0"/>
        <w:ind w:firstLine="708"/>
        <w:jc w:val="center"/>
        <w:rPr>
          <w:rFonts w:ascii="Times New Roman" w:hAnsi="Times New Roman"/>
          <w:b/>
          <w:sz w:val="26"/>
          <w:szCs w:val="26"/>
        </w:rPr>
      </w:pPr>
      <w:r w:rsidRPr="00717073">
        <w:rPr>
          <w:rFonts w:ascii="Times New Roman" w:hAnsi="Times New Roman"/>
          <w:b/>
          <w:sz w:val="26"/>
          <w:szCs w:val="26"/>
        </w:rPr>
        <w:t>6. Затраты на услуги связи, не отнесённые к затратам на услуги связи</w:t>
      </w:r>
    </w:p>
    <w:p w:rsidR="00845624" w:rsidRPr="00717073" w:rsidRDefault="00845624" w:rsidP="00845624">
      <w:pPr>
        <w:pStyle w:val="af0"/>
        <w:jc w:val="center"/>
        <w:rPr>
          <w:rFonts w:ascii="Times New Roman" w:hAnsi="Times New Roman"/>
          <w:b/>
          <w:sz w:val="26"/>
          <w:szCs w:val="26"/>
        </w:rPr>
      </w:pPr>
      <w:r w:rsidRPr="00717073">
        <w:rPr>
          <w:rFonts w:ascii="Times New Roman" w:hAnsi="Times New Roman"/>
          <w:b/>
          <w:sz w:val="26"/>
          <w:szCs w:val="26"/>
        </w:rPr>
        <w:t>в рамках затрат на информационно-коммуникационные технологии</w:t>
      </w:r>
    </w:p>
    <w:p w:rsidR="00845624" w:rsidRPr="00717073" w:rsidRDefault="00845624" w:rsidP="00845624">
      <w:pPr>
        <w:jc w:val="center"/>
        <w:rPr>
          <w:sz w:val="26"/>
          <w:szCs w:val="26"/>
        </w:rPr>
      </w:pPr>
    </w:p>
    <w:p w:rsidR="002E649F" w:rsidRDefault="002E649F" w:rsidP="002E649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bookmarkStart w:id="5" w:name="Par411"/>
      <w:bookmarkEnd w:id="5"/>
      <w:r>
        <w:rPr>
          <w:sz w:val="26"/>
          <w:szCs w:val="26"/>
        </w:rPr>
        <w:t>6.1.</w:t>
      </w:r>
      <w:r w:rsidRPr="00A74627">
        <w:rPr>
          <w:sz w:val="26"/>
          <w:szCs w:val="26"/>
        </w:rPr>
        <w:t xml:space="preserve"> Затраты на услуги связи </w:t>
      </w:r>
      <w:r>
        <w:rPr>
          <w:noProof/>
          <w:position w:val="-14"/>
          <w:sz w:val="26"/>
          <w:szCs w:val="26"/>
        </w:rPr>
        <w:drawing>
          <wp:inline distT="0" distB="0" distL="0" distR="0">
            <wp:extent cx="494030" cy="362585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74627">
        <w:rPr>
          <w:sz w:val="26"/>
          <w:szCs w:val="26"/>
        </w:rPr>
        <w:t xml:space="preserve"> определяются по формуле:</w:t>
      </w:r>
    </w:p>
    <w:p w:rsidR="002E649F" w:rsidRDefault="002E649F" w:rsidP="002E649F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noProof/>
          <w:position w:val="-13"/>
          <w:sz w:val="26"/>
          <w:szCs w:val="26"/>
        </w:rPr>
        <w:drawing>
          <wp:inline distT="0" distB="0" distL="0" distR="0">
            <wp:extent cx="1190625" cy="33528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649F" w:rsidRDefault="002E649F" w:rsidP="002E649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где:</w:t>
      </w:r>
    </w:p>
    <w:p w:rsidR="002E649F" w:rsidRPr="00A74627" w:rsidRDefault="002E649F" w:rsidP="002E649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A74627">
        <w:rPr>
          <w:sz w:val="26"/>
          <w:szCs w:val="26"/>
        </w:rPr>
        <w:t>З</w:t>
      </w:r>
      <w:r w:rsidRPr="00A74627">
        <w:rPr>
          <w:sz w:val="26"/>
          <w:szCs w:val="26"/>
          <w:vertAlign w:val="subscript"/>
        </w:rPr>
        <w:t>п</w:t>
      </w:r>
      <w:proofErr w:type="spellEnd"/>
      <w:r w:rsidRPr="00A74627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A74627">
        <w:rPr>
          <w:sz w:val="26"/>
          <w:szCs w:val="26"/>
        </w:rPr>
        <w:t xml:space="preserve"> затраты на оплату услуг почтовой связи;</w:t>
      </w:r>
    </w:p>
    <w:p w:rsidR="002E649F" w:rsidRPr="00A74627" w:rsidRDefault="002E649F" w:rsidP="002E649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A74627">
        <w:rPr>
          <w:sz w:val="26"/>
          <w:szCs w:val="26"/>
        </w:rPr>
        <w:t>З</w:t>
      </w:r>
      <w:r w:rsidRPr="00A74627">
        <w:rPr>
          <w:sz w:val="26"/>
          <w:szCs w:val="26"/>
          <w:vertAlign w:val="subscript"/>
        </w:rPr>
        <w:t>сс</w:t>
      </w:r>
      <w:proofErr w:type="spellEnd"/>
      <w:r w:rsidRPr="00A74627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A74627">
        <w:rPr>
          <w:sz w:val="26"/>
          <w:szCs w:val="26"/>
        </w:rPr>
        <w:t xml:space="preserve"> затраты на оплату услуг специальной связи.</w:t>
      </w:r>
    </w:p>
    <w:p w:rsidR="002E649F" w:rsidRDefault="002E649F" w:rsidP="002E649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2E649F" w:rsidRDefault="002E649F" w:rsidP="002E649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272CD">
        <w:rPr>
          <w:sz w:val="26"/>
          <w:szCs w:val="26"/>
        </w:rPr>
        <w:t>6.1.1. Затраты на оплату услуг почтовой связи (</w:t>
      </w:r>
      <w:proofErr w:type="spellStart"/>
      <w:r w:rsidRPr="007272CD">
        <w:rPr>
          <w:sz w:val="26"/>
          <w:szCs w:val="26"/>
        </w:rPr>
        <w:t>З</w:t>
      </w:r>
      <w:r w:rsidRPr="007272CD">
        <w:rPr>
          <w:sz w:val="26"/>
          <w:szCs w:val="26"/>
          <w:vertAlign w:val="subscript"/>
        </w:rPr>
        <w:t>п</w:t>
      </w:r>
      <w:proofErr w:type="spellEnd"/>
      <w:r w:rsidRPr="007272CD">
        <w:rPr>
          <w:sz w:val="26"/>
          <w:szCs w:val="26"/>
        </w:rPr>
        <w:t>) определяются по формуле:</w:t>
      </w:r>
    </w:p>
    <w:p w:rsidR="002E649F" w:rsidRDefault="002E649F" w:rsidP="002E649F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noProof/>
          <w:position w:val="-30"/>
          <w:sz w:val="26"/>
          <w:szCs w:val="26"/>
        </w:rPr>
        <w:drawing>
          <wp:inline distT="0" distB="0" distL="0" distR="0">
            <wp:extent cx="1401445" cy="559435"/>
            <wp:effectExtent l="0" t="0" r="825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1445" cy="559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6" w:name="_GoBack"/>
      <w:bookmarkEnd w:id="6"/>
    </w:p>
    <w:p w:rsidR="002E649F" w:rsidRDefault="002E649F" w:rsidP="002E649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где:</w:t>
      </w:r>
    </w:p>
    <w:p w:rsidR="002E649F" w:rsidRDefault="002E649F" w:rsidP="002E649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Q</w:t>
      </w:r>
      <w:r>
        <w:rPr>
          <w:sz w:val="26"/>
          <w:szCs w:val="26"/>
          <w:vertAlign w:val="subscript"/>
        </w:rPr>
        <w:t>i</w:t>
      </w:r>
      <w:proofErr w:type="spellEnd"/>
      <w:r>
        <w:rPr>
          <w:sz w:val="26"/>
          <w:szCs w:val="26"/>
          <w:vertAlign w:val="subscript"/>
        </w:rPr>
        <w:t xml:space="preserve"> </w:t>
      </w:r>
      <w:proofErr w:type="spellStart"/>
      <w:proofErr w:type="gramStart"/>
      <w:r>
        <w:rPr>
          <w:sz w:val="26"/>
          <w:szCs w:val="26"/>
          <w:vertAlign w:val="subscript"/>
        </w:rPr>
        <w:t>п</w:t>
      </w:r>
      <w:proofErr w:type="spellEnd"/>
      <w:proofErr w:type="gramEnd"/>
      <w:r>
        <w:rPr>
          <w:sz w:val="26"/>
          <w:szCs w:val="26"/>
        </w:rPr>
        <w:t xml:space="preserve"> – планируемое количество </w:t>
      </w:r>
      <w:proofErr w:type="spellStart"/>
      <w:r>
        <w:rPr>
          <w:sz w:val="26"/>
          <w:szCs w:val="26"/>
        </w:rPr>
        <w:t>i-х</w:t>
      </w:r>
      <w:proofErr w:type="spellEnd"/>
      <w:r>
        <w:rPr>
          <w:sz w:val="26"/>
          <w:szCs w:val="26"/>
        </w:rPr>
        <w:t xml:space="preserve"> почтовых отправлений в год;</w:t>
      </w:r>
    </w:p>
    <w:p w:rsidR="002E649F" w:rsidRDefault="002E649F" w:rsidP="002E649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P</w:t>
      </w:r>
      <w:r>
        <w:rPr>
          <w:sz w:val="26"/>
          <w:szCs w:val="26"/>
          <w:vertAlign w:val="subscript"/>
        </w:rPr>
        <w:t>i</w:t>
      </w:r>
      <w:proofErr w:type="spellEnd"/>
      <w:r>
        <w:rPr>
          <w:sz w:val="26"/>
          <w:szCs w:val="26"/>
          <w:vertAlign w:val="subscript"/>
        </w:rPr>
        <w:t xml:space="preserve"> </w:t>
      </w:r>
      <w:proofErr w:type="spellStart"/>
      <w:proofErr w:type="gramStart"/>
      <w:r>
        <w:rPr>
          <w:sz w:val="26"/>
          <w:szCs w:val="26"/>
          <w:vertAlign w:val="subscript"/>
        </w:rPr>
        <w:t>п</w:t>
      </w:r>
      <w:proofErr w:type="spellEnd"/>
      <w:proofErr w:type="gramEnd"/>
      <w:r>
        <w:rPr>
          <w:sz w:val="26"/>
          <w:szCs w:val="26"/>
        </w:rPr>
        <w:t xml:space="preserve"> – цена одного i-го почтового отправления.</w:t>
      </w:r>
    </w:p>
    <w:p w:rsidR="002E649F" w:rsidRPr="00365953" w:rsidRDefault="002E649F" w:rsidP="002E649F"/>
    <w:p w:rsidR="002E649F" w:rsidRDefault="002E649F" w:rsidP="002E649F">
      <w:pPr>
        <w:jc w:val="center"/>
        <w:rPr>
          <w:rFonts w:eastAsia="Calibri" w:cs="Calibri"/>
          <w:i/>
          <w:sz w:val="26"/>
          <w:szCs w:val="26"/>
          <w:lang w:eastAsia="en-US"/>
        </w:rPr>
      </w:pPr>
      <w:r>
        <w:rPr>
          <w:rFonts w:cs="Calibri"/>
          <w:i/>
          <w:sz w:val="26"/>
          <w:szCs w:val="26"/>
        </w:rPr>
        <w:t>Нормативы на услуги почтовой связи</w:t>
      </w:r>
    </w:p>
    <w:p w:rsidR="002E649F" w:rsidRPr="00F1268C" w:rsidRDefault="002E649F" w:rsidP="002E649F">
      <w:pPr>
        <w:widowControl w:val="0"/>
        <w:autoSpaceDE w:val="0"/>
        <w:autoSpaceDN w:val="0"/>
        <w:adjustRightInd w:val="0"/>
        <w:ind w:firstLine="567"/>
        <w:jc w:val="right"/>
        <w:rPr>
          <w:i/>
          <w:szCs w:val="26"/>
        </w:rPr>
      </w:pPr>
      <w:r w:rsidRPr="00F1268C">
        <w:rPr>
          <w:i/>
          <w:szCs w:val="26"/>
        </w:rPr>
        <w:t xml:space="preserve">Таблица № </w:t>
      </w:r>
      <w:r w:rsidR="000446DA">
        <w:rPr>
          <w:i/>
          <w:szCs w:val="26"/>
        </w:rPr>
        <w:t>18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35"/>
        <w:gridCol w:w="2268"/>
        <w:gridCol w:w="2410"/>
        <w:gridCol w:w="2126"/>
      </w:tblGrid>
      <w:tr w:rsidR="002E649F" w:rsidTr="00F0099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9F" w:rsidRDefault="002E649F" w:rsidP="00F0099E">
            <w:pPr>
              <w:jc w:val="center"/>
            </w:pPr>
            <w:r>
              <w:t>Наименование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9F" w:rsidRDefault="002E649F" w:rsidP="00F0099E">
            <w:pPr>
              <w:jc w:val="center"/>
            </w:pPr>
            <w:r>
              <w:t>Планируемое</w:t>
            </w:r>
          </w:p>
          <w:p w:rsidR="002E649F" w:rsidRDefault="002E649F" w:rsidP="00F0099E">
            <w:pPr>
              <w:jc w:val="center"/>
            </w:pPr>
            <w:r>
              <w:t>количество</w:t>
            </w:r>
          </w:p>
          <w:p w:rsidR="002E649F" w:rsidRDefault="002E649F" w:rsidP="00F0099E">
            <w:pPr>
              <w:jc w:val="center"/>
            </w:pPr>
            <w:proofErr w:type="spellStart"/>
            <w:r>
              <w:rPr>
                <w:lang w:val="en-US"/>
              </w:rPr>
              <w:t>i</w:t>
            </w:r>
            <w:proofErr w:type="spellEnd"/>
            <w:r>
              <w:t>-</w:t>
            </w:r>
            <w:proofErr w:type="spellStart"/>
            <w:r>
              <w:t>х</w:t>
            </w:r>
            <w:proofErr w:type="spellEnd"/>
            <w:r>
              <w:t xml:space="preserve"> почтовых</w:t>
            </w:r>
          </w:p>
          <w:p w:rsidR="002E649F" w:rsidRDefault="002E649F" w:rsidP="00F0099E">
            <w:pPr>
              <w:jc w:val="center"/>
            </w:pPr>
            <w:r>
              <w:t>отправлений в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9F" w:rsidRDefault="002E649F" w:rsidP="00F0099E">
            <w:pPr>
              <w:jc w:val="center"/>
            </w:pPr>
            <w:r>
              <w:t xml:space="preserve">Цена 1 </w:t>
            </w:r>
            <w:proofErr w:type="spellStart"/>
            <w:r>
              <w:rPr>
                <w:lang w:val="en-US"/>
              </w:rPr>
              <w:t>i</w:t>
            </w:r>
            <w:proofErr w:type="spellEnd"/>
            <w:r>
              <w:t>-го почтов</w:t>
            </w:r>
            <w:r>
              <w:t>о</w:t>
            </w:r>
            <w:r>
              <w:t>го отправления, ру</w:t>
            </w:r>
            <w:r>
              <w:t>б</w:t>
            </w:r>
            <w:r>
              <w:t>лей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9F" w:rsidRDefault="002E649F" w:rsidP="00F0099E">
            <w:pPr>
              <w:jc w:val="center"/>
            </w:pPr>
            <w:r>
              <w:t xml:space="preserve">Общая стоимость </w:t>
            </w:r>
            <w:proofErr w:type="gramStart"/>
            <w:r>
              <w:t>почтовых</w:t>
            </w:r>
            <w:proofErr w:type="gramEnd"/>
          </w:p>
          <w:p w:rsidR="002E649F" w:rsidRDefault="002E649F" w:rsidP="00F0099E">
            <w:pPr>
              <w:jc w:val="center"/>
            </w:pPr>
            <w:r>
              <w:t>отправлений в год, рублей</w:t>
            </w:r>
          </w:p>
        </w:tc>
      </w:tr>
      <w:tr w:rsidR="002E649F" w:rsidTr="00F0099E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9F" w:rsidRDefault="002E649F" w:rsidP="00F0099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Почтовые отправления (отправка корреспо</w:t>
            </w:r>
            <w:r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</w:rPr>
              <w:t>денции)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9F" w:rsidRDefault="002E649F" w:rsidP="002E649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более 250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9F" w:rsidRDefault="002E649F" w:rsidP="00F0099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согласно тарифам АО «Почта Ро</w:t>
            </w:r>
            <w:r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>сии»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9F" w:rsidRDefault="002E649F" w:rsidP="00F0099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 более </w:t>
            </w:r>
          </w:p>
          <w:p w:rsidR="002E649F" w:rsidRDefault="002E649F" w:rsidP="00F0099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25 000,00</w:t>
            </w:r>
          </w:p>
        </w:tc>
      </w:tr>
    </w:tbl>
    <w:p w:rsidR="002E649F" w:rsidRDefault="002E649F" w:rsidP="002E649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E649F" w:rsidRDefault="002E649F" w:rsidP="002E649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6.1.2. Затраты на оплату услуг специальной связи (</w:t>
      </w:r>
      <w:proofErr w:type="spellStart"/>
      <w:r>
        <w:rPr>
          <w:sz w:val="26"/>
          <w:szCs w:val="26"/>
        </w:rPr>
        <w:t>З</w:t>
      </w:r>
      <w:r>
        <w:rPr>
          <w:sz w:val="26"/>
          <w:szCs w:val="26"/>
          <w:vertAlign w:val="subscript"/>
        </w:rPr>
        <w:t>сс</w:t>
      </w:r>
      <w:proofErr w:type="spellEnd"/>
      <w:r>
        <w:rPr>
          <w:sz w:val="26"/>
          <w:szCs w:val="26"/>
        </w:rPr>
        <w:t>) определяются по форм</w:t>
      </w:r>
      <w:r>
        <w:rPr>
          <w:sz w:val="26"/>
          <w:szCs w:val="26"/>
        </w:rPr>
        <w:t>у</w:t>
      </w:r>
      <w:r>
        <w:rPr>
          <w:sz w:val="26"/>
          <w:szCs w:val="26"/>
        </w:rPr>
        <w:t>ле:</w:t>
      </w:r>
    </w:p>
    <w:p w:rsidR="002E649F" w:rsidRDefault="002E649F" w:rsidP="002E649F">
      <w:pPr>
        <w:autoSpaceDE w:val="0"/>
        <w:autoSpaceDN w:val="0"/>
        <w:adjustRightInd w:val="0"/>
        <w:jc w:val="center"/>
        <w:rPr>
          <w:sz w:val="26"/>
          <w:szCs w:val="26"/>
        </w:rPr>
      </w:pPr>
      <w:proofErr w:type="spellStart"/>
      <w:r>
        <w:rPr>
          <w:sz w:val="26"/>
          <w:szCs w:val="26"/>
        </w:rPr>
        <w:t>З</w:t>
      </w:r>
      <w:r>
        <w:rPr>
          <w:sz w:val="26"/>
          <w:szCs w:val="26"/>
          <w:vertAlign w:val="subscript"/>
        </w:rPr>
        <w:t>сс</w:t>
      </w:r>
      <w:proofErr w:type="spellEnd"/>
      <w:r>
        <w:rPr>
          <w:sz w:val="26"/>
          <w:szCs w:val="26"/>
        </w:rPr>
        <w:t xml:space="preserve"> = </w:t>
      </w:r>
      <w:proofErr w:type="spellStart"/>
      <w:r>
        <w:rPr>
          <w:sz w:val="26"/>
          <w:szCs w:val="26"/>
        </w:rPr>
        <w:t>Q</w:t>
      </w:r>
      <w:r>
        <w:rPr>
          <w:sz w:val="26"/>
          <w:szCs w:val="26"/>
          <w:vertAlign w:val="subscript"/>
        </w:rPr>
        <w:t>сс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x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</w:t>
      </w:r>
      <w:r>
        <w:rPr>
          <w:sz w:val="26"/>
          <w:szCs w:val="26"/>
          <w:vertAlign w:val="subscript"/>
        </w:rPr>
        <w:t>сс</w:t>
      </w:r>
      <w:proofErr w:type="spellEnd"/>
      <w:proofErr w:type="gramStart"/>
      <w:r>
        <w:rPr>
          <w:sz w:val="26"/>
          <w:szCs w:val="26"/>
          <w:vertAlign w:val="subscript"/>
        </w:rPr>
        <w:t xml:space="preserve"> </w:t>
      </w:r>
      <w:r>
        <w:rPr>
          <w:sz w:val="26"/>
          <w:szCs w:val="26"/>
        </w:rPr>
        <w:t>,</w:t>
      </w:r>
      <w:proofErr w:type="gramEnd"/>
    </w:p>
    <w:p w:rsidR="002E649F" w:rsidRDefault="002E649F" w:rsidP="002E649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где:</w:t>
      </w:r>
    </w:p>
    <w:p w:rsidR="002E649F" w:rsidRPr="00A74627" w:rsidRDefault="002E649F" w:rsidP="002E649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proofErr w:type="gramStart"/>
      <w:r w:rsidRPr="00A74627">
        <w:rPr>
          <w:sz w:val="26"/>
          <w:szCs w:val="26"/>
        </w:rPr>
        <w:t>Q</w:t>
      </w:r>
      <w:proofErr w:type="gramEnd"/>
      <w:r w:rsidRPr="00A74627">
        <w:rPr>
          <w:sz w:val="26"/>
          <w:szCs w:val="26"/>
          <w:vertAlign w:val="subscript"/>
        </w:rPr>
        <w:t>сс</w:t>
      </w:r>
      <w:proofErr w:type="spellEnd"/>
      <w:r w:rsidRPr="00A74627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A74627">
        <w:rPr>
          <w:sz w:val="26"/>
          <w:szCs w:val="26"/>
        </w:rPr>
        <w:t xml:space="preserve"> планируемое количество листов (пакетов) исходящей информации в год;</w:t>
      </w:r>
    </w:p>
    <w:p w:rsidR="002E649F" w:rsidRPr="00A74627" w:rsidRDefault="002E649F" w:rsidP="002E649F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proofErr w:type="gramStart"/>
      <w:r w:rsidRPr="00A74627">
        <w:rPr>
          <w:sz w:val="26"/>
          <w:szCs w:val="26"/>
        </w:rPr>
        <w:t>P</w:t>
      </w:r>
      <w:proofErr w:type="gramEnd"/>
      <w:r w:rsidRPr="00A74627">
        <w:rPr>
          <w:sz w:val="26"/>
          <w:szCs w:val="26"/>
          <w:vertAlign w:val="subscript"/>
        </w:rPr>
        <w:t>сс</w:t>
      </w:r>
      <w:proofErr w:type="spellEnd"/>
      <w:r w:rsidRPr="00A74627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A74627">
        <w:rPr>
          <w:sz w:val="26"/>
          <w:szCs w:val="26"/>
        </w:rPr>
        <w:t xml:space="preserve"> цена </w:t>
      </w:r>
      <w:r>
        <w:rPr>
          <w:sz w:val="26"/>
          <w:szCs w:val="26"/>
        </w:rPr>
        <w:t>одного</w:t>
      </w:r>
      <w:r w:rsidRPr="00A74627">
        <w:rPr>
          <w:sz w:val="26"/>
          <w:szCs w:val="26"/>
        </w:rPr>
        <w:t xml:space="preserve"> листа (пакета) исходящей информации, отправляемой по к</w:t>
      </w:r>
      <w:r w:rsidRPr="00A74627">
        <w:rPr>
          <w:sz w:val="26"/>
          <w:szCs w:val="26"/>
        </w:rPr>
        <w:t>а</w:t>
      </w:r>
      <w:r w:rsidRPr="00A74627">
        <w:rPr>
          <w:sz w:val="26"/>
          <w:szCs w:val="26"/>
        </w:rPr>
        <w:t>налам специальной связи.</w:t>
      </w:r>
    </w:p>
    <w:p w:rsidR="002E649F" w:rsidRPr="00B30CDE" w:rsidRDefault="002E649F" w:rsidP="002E649F">
      <w:pPr>
        <w:ind w:right="-144"/>
        <w:rPr>
          <w:i/>
        </w:rPr>
      </w:pPr>
    </w:p>
    <w:p w:rsidR="002E649F" w:rsidRDefault="002E649F" w:rsidP="002E649F">
      <w:pPr>
        <w:ind w:right="-144"/>
        <w:jc w:val="center"/>
        <w:rPr>
          <w:i/>
          <w:sz w:val="26"/>
          <w:szCs w:val="26"/>
        </w:rPr>
      </w:pPr>
      <w:r>
        <w:rPr>
          <w:i/>
          <w:sz w:val="26"/>
          <w:szCs w:val="26"/>
        </w:rPr>
        <w:t>Нормативы на услуги специальной связи</w:t>
      </w:r>
    </w:p>
    <w:p w:rsidR="002E649F" w:rsidRPr="00075A68" w:rsidRDefault="002E649F" w:rsidP="002E649F">
      <w:pPr>
        <w:widowControl w:val="0"/>
        <w:autoSpaceDE w:val="0"/>
        <w:autoSpaceDN w:val="0"/>
        <w:adjustRightInd w:val="0"/>
        <w:ind w:firstLine="567"/>
        <w:jc w:val="right"/>
        <w:rPr>
          <w:i/>
          <w:szCs w:val="26"/>
        </w:rPr>
      </w:pPr>
      <w:r w:rsidRPr="00075A68">
        <w:rPr>
          <w:i/>
          <w:szCs w:val="26"/>
        </w:rPr>
        <w:t xml:space="preserve">Таблица № </w:t>
      </w:r>
      <w:r w:rsidR="000446DA">
        <w:rPr>
          <w:i/>
          <w:szCs w:val="26"/>
        </w:rPr>
        <w:t>19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52"/>
        <w:gridCol w:w="2126"/>
        <w:gridCol w:w="2693"/>
        <w:gridCol w:w="2268"/>
      </w:tblGrid>
      <w:tr w:rsidR="002E649F" w:rsidTr="00F0099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9F" w:rsidRDefault="002E649F" w:rsidP="00F0099E">
            <w:pPr>
              <w:jc w:val="center"/>
            </w:pPr>
            <w:r>
              <w:t>Наименование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9F" w:rsidRDefault="002E649F" w:rsidP="00F0099E">
            <w:pPr>
              <w:jc w:val="center"/>
            </w:pPr>
            <w:r>
              <w:t>Планируемое</w:t>
            </w:r>
          </w:p>
          <w:p w:rsidR="002E649F" w:rsidRDefault="002E649F" w:rsidP="00F0099E">
            <w:pPr>
              <w:jc w:val="center"/>
            </w:pPr>
            <w:r>
              <w:t>количество</w:t>
            </w:r>
          </w:p>
          <w:p w:rsidR="002E649F" w:rsidRDefault="002E649F" w:rsidP="00F0099E">
            <w:pPr>
              <w:jc w:val="center"/>
            </w:pPr>
            <w:r>
              <w:t>листов</w:t>
            </w:r>
            <w:r w:rsidR="000446DA">
              <w:t xml:space="preserve"> </w:t>
            </w:r>
            <w:r>
              <w:t>(пакетов)</w:t>
            </w:r>
          </w:p>
          <w:p w:rsidR="002E649F" w:rsidRDefault="002E649F" w:rsidP="00F0099E">
            <w:pPr>
              <w:jc w:val="center"/>
            </w:pPr>
            <w:r>
              <w:t>исходящей</w:t>
            </w:r>
          </w:p>
          <w:p w:rsidR="002E649F" w:rsidRDefault="002E649F" w:rsidP="00F0099E">
            <w:pPr>
              <w:jc w:val="center"/>
            </w:pPr>
            <w:r>
              <w:t>информации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9F" w:rsidRDefault="002E649F" w:rsidP="00F0099E">
            <w:pPr>
              <w:ind w:left="-108" w:right="-91"/>
              <w:jc w:val="center"/>
            </w:pPr>
            <w:r>
              <w:t>Цена 1 листа (пакета) исходящей информации, отправляемой по каналам специальной связи, ру</w:t>
            </w:r>
            <w:r>
              <w:t>б</w:t>
            </w:r>
            <w:r>
              <w:t>лей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9F" w:rsidRDefault="002E649F" w:rsidP="00F0099E">
            <w:pPr>
              <w:jc w:val="center"/>
            </w:pPr>
            <w:r>
              <w:t>Общая стоимость услуг специальной связи, рублей</w:t>
            </w:r>
          </w:p>
        </w:tc>
      </w:tr>
      <w:tr w:rsidR="002E649F" w:rsidTr="00F0099E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649F" w:rsidRDefault="002E649F" w:rsidP="00F0099E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Пересылка писем по всем направлениям специальной связью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649F" w:rsidRDefault="002E649F" w:rsidP="00F0099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более 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9F" w:rsidRDefault="002E649F" w:rsidP="00F0099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согласно </w:t>
            </w:r>
          </w:p>
          <w:p w:rsidR="002E649F" w:rsidRDefault="002E649F" w:rsidP="00F0099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тарифам </w:t>
            </w:r>
          </w:p>
          <w:p w:rsidR="002E649F" w:rsidRDefault="002E649F" w:rsidP="00F0099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ФГУП ГЦСС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649F" w:rsidRDefault="002E649F" w:rsidP="00F0099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более 4 000,00</w:t>
            </w:r>
          </w:p>
        </w:tc>
      </w:tr>
    </w:tbl>
    <w:p w:rsidR="00845624" w:rsidRPr="00717073" w:rsidRDefault="00845624" w:rsidP="0084562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45624" w:rsidRDefault="00845624" w:rsidP="00845624">
      <w:pPr>
        <w:pStyle w:val="ConsPlusNormal"/>
        <w:tabs>
          <w:tab w:val="left" w:pos="0"/>
          <w:tab w:val="left" w:pos="1276"/>
        </w:tabs>
        <w:ind w:firstLine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717073">
        <w:rPr>
          <w:rFonts w:ascii="Times New Roman" w:hAnsi="Times New Roman" w:cs="Times New Roman"/>
          <w:b/>
          <w:color w:val="000000"/>
          <w:sz w:val="26"/>
          <w:szCs w:val="26"/>
        </w:rPr>
        <w:t>7. Затраты на транспортные услуги</w:t>
      </w:r>
    </w:p>
    <w:p w:rsidR="002A069E" w:rsidRPr="00717073" w:rsidRDefault="002A069E" w:rsidP="00845624">
      <w:pPr>
        <w:pStyle w:val="ConsPlusNormal"/>
        <w:tabs>
          <w:tab w:val="left" w:pos="0"/>
          <w:tab w:val="left" w:pos="1276"/>
        </w:tabs>
        <w:ind w:firstLine="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</w:p>
    <w:p w:rsidR="002A069E" w:rsidRPr="00A74627" w:rsidRDefault="002A069E" w:rsidP="002A069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7.1</w:t>
      </w:r>
      <w:r w:rsidRPr="00A74627">
        <w:rPr>
          <w:sz w:val="26"/>
          <w:szCs w:val="26"/>
        </w:rPr>
        <w:t>. Затраты на оплату расходов по договорам об оказании услуг, связанных с проездом и наймом жилого помещения в связи с командированием работников, з</w:t>
      </w:r>
      <w:r w:rsidRPr="00A74627">
        <w:rPr>
          <w:sz w:val="26"/>
          <w:szCs w:val="26"/>
        </w:rPr>
        <w:t>а</w:t>
      </w:r>
      <w:r w:rsidRPr="00A74627">
        <w:rPr>
          <w:sz w:val="26"/>
          <w:szCs w:val="26"/>
        </w:rPr>
        <w:t>ключаемым со сторонними организациями (</w:t>
      </w:r>
      <w:proofErr w:type="spellStart"/>
      <w:r w:rsidRPr="00A74627">
        <w:rPr>
          <w:sz w:val="26"/>
          <w:szCs w:val="26"/>
        </w:rPr>
        <w:t>З</w:t>
      </w:r>
      <w:r w:rsidRPr="00A74627">
        <w:rPr>
          <w:sz w:val="26"/>
          <w:szCs w:val="26"/>
          <w:vertAlign w:val="subscript"/>
        </w:rPr>
        <w:t>кр</w:t>
      </w:r>
      <w:proofErr w:type="spellEnd"/>
      <w:r w:rsidRPr="00A74627">
        <w:rPr>
          <w:sz w:val="26"/>
          <w:szCs w:val="26"/>
        </w:rPr>
        <w:t>), определяются по формуле:</w:t>
      </w:r>
    </w:p>
    <w:p w:rsidR="002A069E" w:rsidRPr="005C2358" w:rsidRDefault="002A069E" w:rsidP="002A069E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2A069E" w:rsidRPr="001E037F" w:rsidRDefault="002A069E" w:rsidP="002A069E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>
        <w:rPr>
          <w:sz w:val="26"/>
          <w:szCs w:val="26"/>
        </w:rPr>
        <w:t>З</w:t>
      </w:r>
      <w:r>
        <w:rPr>
          <w:sz w:val="26"/>
          <w:szCs w:val="26"/>
          <w:vertAlign w:val="subscript"/>
        </w:rPr>
        <w:t>кр</w:t>
      </w:r>
      <w:proofErr w:type="spellEnd"/>
      <w:r>
        <w:rPr>
          <w:sz w:val="26"/>
          <w:szCs w:val="26"/>
        </w:rPr>
        <w:t xml:space="preserve"> = </w:t>
      </w:r>
      <w:proofErr w:type="spellStart"/>
      <w:r>
        <w:rPr>
          <w:sz w:val="26"/>
          <w:szCs w:val="26"/>
        </w:rPr>
        <w:t>З</w:t>
      </w:r>
      <w:r>
        <w:rPr>
          <w:sz w:val="26"/>
          <w:szCs w:val="26"/>
          <w:vertAlign w:val="subscript"/>
        </w:rPr>
        <w:t>проезд</w:t>
      </w:r>
      <w:proofErr w:type="spellEnd"/>
      <w:r>
        <w:rPr>
          <w:sz w:val="26"/>
          <w:szCs w:val="26"/>
        </w:rPr>
        <w:t xml:space="preserve"> + </w:t>
      </w:r>
      <w:proofErr w:type="spellStart"/>
      <w:r>
        <w:rPr>
          <w:sz w:val="26"/>
          <w:szCs w:val="26"/>
        </w:rPr>
        <w:t>З</w:t>
      </w:r>
      <w:r>
        <w:rPr>
          <w:sz w:val="26"/>
          <w:szCs w:val="26"/>
          <w:vertAlign w:val="subscript"/>
        </w:rPr>
        <w:t>найм</w:t>
      </w:r>
      <w:proofErr w:type="spellEnd"/>
      <w:proofErr w:type="gramStart"/>
      <w:r>
        <w:rPr>
          <w:sz w:val="26"/>
          <w:szCs w:val="26"/>
          <w:vertAlign w:val="subscript"/>
        </w:rPr>
        <w:t xml:space="preserve"> </w:t>
      </w:r>
      <w:r w:rsidRPr="001E037F">
        <w:rPr>
          <w:sz w:val="28"/>
          <w:szCs w:val="28"/>
        </w:rPr>
        <w:t>,</w:t>
      </w:r>
      <w:proofErr w:type="gramEnd"/>
    </w:p>
    <w:p w:rsidR="002A069E" w:rsidRDefault="002A069E" w:rsidP="002A069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где:</w:t>
      </w:r>
    </w:p>
    <w:p w:rsidR="002A069E" w:rsidRPr="00A74627" w:rsidRDefault="002A069E" w:rsidP="002A069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A74627">
        <w:rPr>
          <w:sz w:val="26"/>
          <w:szCs w:val="26"/>
        </w:rPr>
        <w:t>З</w:t>
      </w:r>
      <w:r w:rsidRPr="00A74627">
        <w:rPr>
          <w:sz w:val="26"/>
          <w:szCs w:val="26"/>
          <w:vertAlign w:val="subscript"/>
        </w:rPr>
        <w:t>проезд</w:t>
      </w:r>
      <w:proofErr w:type="spellEnd"/>
      <w:r w:rsidRPr="00A74627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A74627">
        <w:rPr>
          <w:sz w:val="26"/>
          <w:szCs w:val="26"/>
        </w:rPr>
        <w:t xml:space="preserve"> затраты по договору на проезд к месту командирования и обратно;</w:t>
      </w:r>
    </w:p>
    <w:p w:rsidR="002A069E" w:rsidRPr="00A74627" w:rsidRDefault="002A069E" w:rsidP="002A069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A74627">
        <w:rPr>
          <w:sz w:val="26"/>
          <w:szCs w:val="26"/>
        </w:rPr>
        <w:t>З</w:t>
      </w:r>
      <w:r w:rsidRPr="00A74627">
        <w:rPr>
          <w:sz w:val="26"/>
          <w:szCs w:val="26"/>
          <w:vertAlign w:val="subscript"/>
        </w:rPr>
        <w:t>найм</w:t>
      </w:r>
      <w:proofErr w:type="spellEnd"/>
      <w:r w:rsidRPr="00A74627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A74627">
        <w:rPr>
          <w:sz w:val="26"/>
          <w:szCs w:val="26"/>
        </w:rPr>
        <w:t xml:space="preserve"> затраты по договору на </w:t>
      </w:r>
      <w:proofErr w:type="spellStart"/>
      <w:r w:rsidRPr="00A74627">
        <w:rPr>
          <w:sz w:val="26"/>
          <w:szCs w:val="26"/>
        </w:rPr>
        <w:t>найм</w:t>
      </w:r>
      <w:proofErr w:type="spellEnd"/>
      <w:r w:rsidRPr="00A74627">
        <w:rPr>
          <w:sz w:val="26"/>
          <w:szCs w:val="26"/>
        </w:rPr>
        <w:t xml:space="preserve"> жилого помещения на период командир</w:t>
      </w:r>
      <w:r w:rsidRPr="00A74627">
        <w:rPr>
          <w:sz w:val="26"/>
          <w:szCs w:val="26"/>
        </w:rPr>
        <w:t>о</w:t>
      </w:r>
      <w:r w:rsidRPr="00A74627">
        <w:rPr>
          <w:sz w:val="26"/>
          <w:szCs w:val="26"/>
        </w:rPr>
        <w:t>вания.</w:t>
      </w:r>
    </w:p>
    <w:p w:rsidR="002A069E" w:rsidRDefault="002A069E" w:rsidP="002A069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2A069E" w:rsidRDefault="002A069E" w:rsidP="002A069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7.1.1</w:t>
      </w:r>
      <w:r w:rsidRPr="00A74627">
        <w:rPr>
          <w:sz w:val="26"/>
          <w:szCs w:val="26"/>
        </w:rPr>
        <w:t>. Затраты по договору на проезд к месту командирования и обратно (</w:t>
      </w:r>
      <w:proofErr w:type="spellStart"/>
      <w:r w:rsidRPr="00A74627">
        <w:rPr>
          <w:sz w:val="26"/>
          <w:szCs w:val="26"/>
        </w:rPr>
        <w:t>З</w:t>
      </w:r>
      <w:r w:rsidRPr="00A74627">
        <w:rPr>
          <w:sz w:val="26"/>
          <w:szCs w:val="26"/>
          <w:vertAlign w:val="subscript"/>
        </w:rPr>
        <w:t>проезд</w:t>
      </w:r>
      <w:proofErr w:type="spellEnd"/>
      <w:r w:rsidRPr="00A74627">
        <w:rPr>
          <w:sz w:val="26"/>
          <w:szCs w:val="26"/>
        </w:rPr>
        <w:t>) определяются по формуле:</w:t>
      </w:r>
    </w:p>
    <w:p w:rsidR="002A069E" w:rsidRPr="00E26DDB" w:rsidRDefault="002A069E" w:rsidP="002A069E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2A069E" w:rsidRDefault="002A069E" w:rsidP="002A069E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noProof/>
          <w:position w:val="-30"/>
          <w:sz w:val="26"/>
          <w:szCs w:val="26"/>
        </w:rPr>
        <w:drawing>
          <wp:inline distT="0" distB="0" distL="0" distR="0">
            <wp:extent cx="2413635" cy="560070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3635" cy="56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69E" w:rsidRDefault="002A069E" w:rsidP="002A069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где:</w:t>
      </w:r>
    </w:p>
    <w:p w:rsidR="002A069E" w:rsidRPr="00A74627" w:rsidRDefault="002A069E" w:rsidP="002A069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A74627">
        <w:rPr>
          <w:sz w:val="26"/>
          <w:szCs w:val="26"/>
        </w:rPr>
        <w:t>Q</w:t>
      </w:r>
      <w:r w:rsidRPr="00A74627">
        <w:rPr>
          <w:sz w:val="26"/>
          <w:szCs w:val="26"/>
          <w:vertAlign w:val="subscript"/>
        </w:rPr>
        <w:t>i</w:t>
      </w:r>
      <w:proofErr w:type="spellEnd"/>
      <w:r w:rsidRPr="00A74627">
        <w:rPr>
          <w:sz w:val="26"/>
          <w:szCs w:val="26"/>
          <w:vertAlign w:val="subscript"/>
        </w:rPr>
        <w:t xml:space="preserve"> проезд</w:t>
      </w:r>
      <w:r w:rsidRPr="00A74627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A74627">
        <w:rPr>
          <w:sz w:val="26"/>
          <w:szCs w:val="26"/>
        </w:rPr>
        <w:t xml:space="preserve"> количество командированных работников по </w:t>
      </w:r>
      <w:proofErr w:type="spellStart"/>
      <w:r w:rsidRPr="00A74627">
        <w:rPr>
          <w:sz w:val="26"/>
          <w:szCs w:val="26"/>
        </w:rPr>
        <w:t>i-му</w:t>
      </w:r>
      <w:proofErr w:type="spellEnd"/>
      <w:r w:rsidRPr="00A74627">
        <w:rPr>
          <w:sz w:val="26"/>
          <w:szCs w:val="26"/>
        </w:rPr>
        <w:t xml:space="preserve"> направлению к</w:t>
      </w:r>
      <w:r w:rsidRPr="00A74627">
        <w:rPr>
          <w:sz w:val="26"/>
          <w:szCs w:val="26"/>
        </w:rPr>
        <w:t>о</w:t>
      </w:r>
      <w:r w:rsidRPr="00A74627">
        <w:rPr>
          <w:sz w:val="26"/>
          <w:szCs w:val="26"/>
        </w:rPr>
        <w:t>мандирования, которое определяется по средним фактическим данным за 3 предыд</w:t>
      </w:r>
      <w:r w:rsidRPr="00A74627">
        <w:rPr>
          <w:sz w:val="26"/>
          <w:szCs w:val="26"/>
        </w:rPr>
        <w:t>у</w:t>
      </w:r>
      <w:r w:rsidRPr="00A74627">
        <w:rPr>
          <w:sz w:val="26"/>
          <w:szCs w:val="26"/>
        </w:rPr>
        <w:t>щих финансовых года;</w:t>
      </w:r>
    </w:p>
    <w:p w:rsidR="002A069E" w:rsidRPr="00A74627" w:rsidRDefault="002A069E" w:rsidP="002A069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A74627">
        <w:rPr>
          <w:sz w:val="26"/>
          <w:szCs w:val="26"/>
        </w:rPr>
        <w:t>P</w:t>
      </w:r>
      <w:r w:rsidRPr="00A74627">
        <w:rPr>
          <w:sz w:val="26"/>
          <w:szCs w:val="26"/>
          <w:vertAlign w:val="subscript"/>
        </w:rPr>
        <w:t>i</w:t>
      </w:r>
      <w:proofErr w:type="spellEnd"/>
      <w:r w:rsidRPr="00A74627">
        <w:rPr>
          <w:sz w:val="26"/>
          <w:szCs w:val="26"/>
          <w:vertAlign w:val="subscript"/>
        </w:rPr>
        <w:t xml:space="preserve"> проезд</w:t>
      </w:r>
      <w:r w:rsidRPr="00A74627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A74627">
        <w:rPr>
          <w:sz w:val="26"/>
          <w:szCs w:val="26"/>
        </w:rPr>
        <w:t xml:space="preserve"> цена проезда по </w:t>
      </w:r>
      <w:proofErr w:type="spellStart"/>
      <w:r w:rsidRPr="00A74627">
        <w:rPr>
          <w:sz w:val="26"/>
          <w:szCs w:val="26"/>
        </w:rPr>
        <w:t>i-му</w:t>
      </w:r>
      <w:proofErr w:type="spellEnd"/>
      <w:r w:rsidRPr="00A74627">
        <w:rPr>
          <w:sz w:val="26"/>
          <w:szCs w:val="26"/>
        </w:rPr>
        <w:t xml:space="preserve"> направлению командирования с уч</w:t>
      </w:r>
      <w:r>
        <w:rPr>
          <w:sz w:val="26"/>
          <w:szCs w:val="26"/>
        </w:rPr>
        <w:t>ё</w:t>
      </w:r>
      <w:r w:rsidRPr="00A74627">
        <w:rPr>
          <w:sz w:val="26"/>
          <w:szCs w:val="26"/>
        </w:rPr>
        <w:t>том требов</w:t>
      </w:r>
      <w:r w:rsidRPr="00A74627">
        <w:rPr>
          <w:sz w:val="26"/>
          <w:szCs w:val="26"/>
        </w:rPr>
        <w:t>а</w:t>
      </w:r>
      <w:r w:rsidRPr="00A74627">
        <w:rPr>
          <w:sz w:val="26"/>
          <w:szCs w:val="26"/>
        </w:rPr>
        <w:t>ний нормативных актов органов местного самоуправления.</w:t>
      </w:r>
    </w:p>
    <w:p w:rsidR="002A069E" w:rsidRDefault="002A069E" w:rsidP="002A069E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2A069E" w:rsidRDefault="002A069E" w:rsidP="002A069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7.1.2.</w:t>
      </w:r>
      <w:r w:rsidRPr="00A74627">
        <w:rPr>
          <w:sz w:val="26"/>
          <w:szCs w:val="26"/>
        </w:rPr>
        <w:t xml:space="preserve"> Затраты по договору на </w:t>
      </w:r>
      <w:proofErr w:type="spellStart"/>
      <w:r w:rsidRPr="00A74627">
        <w:rPr>
          <w:sz w:val="26"/>
          <w:szCs w:val="26"/>
        </w:rPr>
        <w:t>найм</w:t>
      </w:r>
      <w:proofErr w:type="spellEnd"/>
      <w:r w:rsidRPr="00A74627">
        <w:rPr>
          <w:sz w:val="26"/>
          <w:szCs w:val="26"/>
        </w:rPr>
        <w:t xml:space="preserve"> жилого помещения на период командиров</w:t>
      </w:r>
      <w:r w:rsidRPr="00A74627">
        <w:rPr>
          <w:sz w:val="26"/>
          <w:szCs w:val="26"/>
        </w:rPr>
        <w:t>а</w:t>
      </w:r>
      <w:r w:rsidRPr="00A74627">
        <w:rPr>
          <w:sz w:val="26"/>
          <w:szCs w:val="26"/>
        </w:rPr>
        <w:t>ния (</w:t>
      </w:r>
      <w:proofErr w:type="spellStart"/>
      <w:r w:rsidRPr="00A74627">
        <w:rPr>
          <w:sz w:val="26"/>
          <w:szCs w:val="26"/>
        </w:rPr>
        <w:t>З</w:t>
      </w:r>
      <w:r w:rsidRPr="00A74627">
        <w:rPr>
          <w:sz w:val="26"/>
          <w:szCs w:val="26"/>
          <w:vertAlign w:val="subscript"/>
        </w:rPr>
        <w:t>найм</w:t>
      </w:r>
      <w:proofErr w:type="spellEnd"/>
      <w:r w:rsidRPr="00A74627">
        <w:rPr>
          <w:sz w:val="26"/>
          <w:szCs w:val="26"/>
        </w:rPr>
        <w:t>) определяются по формуле:</w:t>
      </w:r>
    </w:p>
    <w:p w:rsidR="002A069E" w:rsidRPr="00E26DDB" w:rsidRDefault="002A069E" w:rsidP="002A069E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2A069E" w:rsidRDefault="002A069E" w:rsidP="002A069E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noProof/>
          <w:position w:val="-30"/>
          <w:sz w:val="26"/>
          <w:szCs w:val="26"/>
        </w:rPr>
        <w:drawing>
          <wp:inline distT="0" distB="0" distL="0" distR="0">
            <wp:extent cx="2529205" cy="560070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9205" cy="560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069E" w:rsidRDefault="002A069E" w:rsidP="002A069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где:</w:t>
      </w:r>
    </w:p>
    <w:p w:rsidR="002A069E" w:rsidRPr="00A74627" w:rsidRDefault="002A069E" w:rsidP="002A069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A74627">
        <w:rPr>
          <w:sz w:val="26"/>
          <w:szCs w:val="26"/>
        </w:rPr>
        <w:t>Q</w:t>
      </w:r>
      <w:r w:rsidRPr="00A74627">
        <w:rPr>
          <w:sz w:val="26"/>
          <w:szCs w:val="26"/>
          <w:vertAlign w:val="subscript"/>
        </w:rPr>
        <w:t>i</w:t>
      </w:r>
      <w:proofErr w:type="spellEnd"/>
      <w:r w:rsidRPr="00A74627">
        <w:rPr>
          <w:sz w:val="26"/>
          <w:szCs w:val="26"/>
          <w:vertAlign w:val="subscript"/>
        </w:rPr>
        <w:t xml:space="preserve"> </w:t>
      </w:r>
      <w:proofErr w:type="spellStart"/>
      <w:r w:rsidRPr="00A74627">
        <w:rPr>
          <w:sz w:val="26"/>
          <w:szCs w:val="26"/>
          <w:vertAlign w:val="subscript"/>
        </w:rPr>
        <w:t>найм</w:t>
      </w:r>
      <w:proofErr w:type="spellEnd"/>
      <w:r w:rsidRPr="00A74627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A74627">
        <w:rPr>
          <w:sz w:val="26"/>
          <w:szCs w:val="26"/>
        </w:rPr>
        <w:t xml:space="preserve"> количество командированных работников по </w:t>
      </w:r>
      <w:proofErr w:type="spellStart"/>
      <w:r w:rsidRPr="00A74627">
        <w:rPr>
          <w:sz w:val="26"/>
          <w:szCs w:val="26"/>
        </w:rPr>
        <w:t>i-му</w:t>
      </w:r>
      <w:proofErr w:type="spellEnd"/>
      <w:r w:rsidRPr="00A74627">
        <w:rPr>
          <w:sz w:val="26"/>
          <w:szCs w:val="26"/>
        </w:rPr>
        <w:t xml:space="preserve"> направлению кома</w:t>
      </w:r>
      <w:r w:rsidRPr="00A74627">
        <w:rPr>
          <w:sz w:val="26"/>
          <w:szCs w:val="26"/>
        </w:rPr>
        <w:t>н</w:t>
      </w:r>
      <w:r w:rsidRPr="00A74627">
        <w:rPr>
          <w:sz w:val="26"/>
          <w:szCs w:val="26"/>
        </w:rPr>
        <w:t>дирования, которое определяется по средним фактическим данным за 3 предыдущих финансовых года;</w:t>
      </w:r>
    </w:p>
    <w:p w:rsidR="002A069E" w:rsidRPr="00A74627" w:rsidRDefault="002A069E" w:rsidP="002A069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A74627">
        <w:rPr>
          <w:sz w:val="26"/>
          <w:szCs w:val="26"/>
        </w:rPr>
        <w:t>P</w:t>
      </w:r>
      <w:r w:rsidRPr="00A74627">
        <w:rPr>
          <w:sz w:val="26"/>
          <w:szCs w:val="26"/>
          <w:vertAlign w:val="subscript"/>
        </w:rPr>
        <w:t>i</w:t>
      </w:r>
      <w:proofErr w:type="spellEnd"/>
      <w:r w:rsidRPr="00A74627">
        <w:rPr>
          <w:sz w:val="26"/>
          <w:szCs w:val="26"/>
          <w:vertAlign w:val="subscript"/>
        </w:rPr>
        <w:t xml:space="preserve"> </w:t>
      </w:r>
      <w:proofErr w:type="spellStart"/>
      <w:r w:rsidRPr="00A74627">
        <w:rPr>
          <w:sz w:val="26"/>
          <w:szCs w:val="26"/>
          <w:vertAlign w:val="subscript"/>
        </w:rPr>
        <w:t>найм</w:t>
      </w:r>
      <w:proofErr w:type="spellEnd"/>
      <w:r w:rsidRPr="00A74627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A74627">
        <w:rPr>
          <w:sz w:val="26"/>
          <w:szCs w:val="26"/>
        </w:rPr>
        <w:t xml:space="preserve"> цена найма жилого помещения в сутки по </w:t>
      </w:r>
      <w:proofErr w:type="spellStart"/>
      <w:r w:rsidRPr="00A74627">
        <w:rPr>
          <w:sz w:val="26"/>
          <w:szCs w:val="26"/>
        </w:rPr>
        <w:t>i-му</w:t>
      </w:r>
      <w:proofErr w:type="spellEnd"/>
      <w:r w:rsidRPr="00A74627">
        <w:rPr>
          <w:sz w:val="26"/>
          <w:szCs w:val="26"/>
        </w:rPr>
        <w:t xml:space="preserve"> направлению команд</w:t>
      </w:r>
      <w:r w:rsidRPr="00A74627">
        <w:rPr>
          <w:sz w:val="26"/>
          <w:szCs w:val="26"/>
        </w:rPr>
        <w:t>и</w:t>
      </w:r>
      <w:r>
        <w:rPr>
          <w:sz w:val="26"/>
          <w:szCs w:val="26"/>
        </w:rPr>
        <w:t>рования с учё</w:t>
      </w:r>
      <w:r w:rsidRPr="00A74627">
        <w:rPr>
          <w:sz w:val="26"/>
          <w:szCs w:val="26"/>
        </w:rPr>
        <w:t>том требований нормативных актов органов местного самоуправления;</w:t>
      </w:r>
    </w:p>
    <w:p w:rsidR="002A069E" w:rsidRPr="00A74627" w:rsidRDefault="002A069E" w:rsidP="002A069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A74627">
        <w:rPr>
          <w:sz w:val="26"/>
          <w:szCs w:val="26"/>
        </w:rPr>
        <w:t>N</w:t>
      </w:r>
      <w:r w:rsidRPr="00A74627">
        <w:rPr>
          <w:sz w:val="26"/>
          <w:szCs w:val="26"/>
          <w:vertAlign w:val="subscript"/>
        </w:rPr>
        <w:t>i</w:t>
      </w:r>
      <w:proofErr w:type="spellEnd"/>
      <w:r w:rsidRPr="00A74627">
        <w:rPr>
          <w:sz w:val="26"/>
          <w:szCs w:val="26"/>
          <w:vertAlign w:val="subscript"/>
        </w:rPr>
        <w:t xml:space="preserve"> </w:t>
      </w:r>
      <w:proofErr w:type="spellStart"/>
      <w:r w:rsidRPr="00A74627">
        <w:rPr>
          <w:sz w:val="26"/>
          <w:szCs w:val="26"/>
          <w:vertAlign w:val="subscript"/>
        </w:rPr>
        <w:t>найм</w:t>
      </w:r>
      <w:proofErr w:type="spellEnd"/>
      <w:r w:rsidRPr="00A74627">
        <w:rPr>
          <w:sz w:val="26"/>
          <w:szCs w:val="26"/>
        </w:rPr>
        <w:t xml:space="preserve"> </w:t>
      </w:r>
      <w:r>
        <w:rPr>
          <w:sz w:val="26"/>
          <w:szCs w:val="26"/>
        </w:rPr>
        <w:t>–</w:t>
      </w:r>
      <w:r w:rsidRPr="00A74627">
        <w:rPr>
          <w:sz w:val="26"/>
          <w:szCs w:val="26"/>
        </w:rPr>
        <w:t xml:space="preserve"> количество суток нахождения в командировке по </w:t>
      </w:r>
      <w:proofErr w:type="spellStart"/>
      <w:r w:rsidRPr="00A74627">
        <w:rPr>
          <w:sz w:val="26"/>
          <w:szCs w:val="26"/>
        </w:rPr>
        <w:t>i-му</w:t>
      </w:r>
      <w:proofErr w:type="spellEnd"/>
      <w:r w:rsidRPr="00A74627">
        <w:rPr>
          <w:sz w:val="26"/>
          <w:szCs w:val="26"/>
        </w:rPr>
        <w:t xml:space="preserve"> направлению командирования.</w:t>
      </w:r>
    </w:p>
    <w:p w:rsidR="00845624" w:rsidRPr="00717073" w:rsidRDefault="00845624" w:rsidP="00845624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:rsidR="00845624" w:rsidRPr="00717073" w:rsidRDefault="00845624" w:rsidP="00845624">
      <w:pPr>
        <w:autoSpaceDE w:val="0"/>
        <w:autoSpaceDN w:val="0"/>
        <w:adjustRightInd w:val="0"/>
        <w:ind w:firstLine="709"/>
        <w:jc w:val="center"/>
        <w:rPr>
          <w:b/>
          <w:color w:val="000000"/>
          <w:sz w:val="26"/>
          <w:szCs w:val="26"/>
        </w:rPr>
      </w:pPr>
    </w:p>
    <w:p w:rsidR="00845624" w:rsidRPr="00717073" w:rsidRDefault="00845624" w:rsidP="0084562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bookmarkStart w:id="7" w:name="Par737"/>
      <w:bookmarkEnd w:id="7"/>
      <w:r w:rsidRPr="00717073">
        <w:rPr>
          <w:b/>
          <w:sz w:val="26"/>
          <w:szCs w:val="26"/>
        </w:rPr>
        <w:t xml:space="preserve">8. Затраты на приобретение прочих работ и услуг, </w:t>
      </w:r>
    </w:p>
    <w:p w:rsidR="00845624" w:rsidRPr="00717073" w:rsidRDefault="00845624" w:rsidP="0084562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17073">
        <w:rPr>
          <w:b/>
          <w:sz w:val="26"/>
          <w:szCs w:val="26"/>
        </w:rPr>
        <w:t xml:space="preserve">не относящиеся к затратам на услуги связи, транспортные услуги, </w:t>
      </w:r>
    </w:p>
    <w:p w:rsidR="00845624" w:rsidRPr="00717073" w:rsidRDefault="00845624" w:rsidP="0084562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17073">
        <w:rPr>
          <w:b/>
          <w:sz w:val="26"/>
          <w:szCs w:val="26"/>
        </w:rPr>
        <w:t xml:space="preserve">оплату расходов по договорам об оказании услуг, связанных с проездом </w:t>
      </w:r>
    </w:p>
    <w:p w:rsidR="00845624" w:rsidRPr="00717073" w:rsidRDefault="00845624" w:rsidP="0084562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17073">
        <w:rPr>
          <w:b/>
          <w:sz w:val="26"/>
          <w:szCs w:val="26"/>
        </w:rPr>
        <w:t xml:space="preserve">и наймом жилого помещения в связи с командированием работников, </w:t>
      </w:r>
    </w:p>
    <w:p w:rsidR="00845624" w:rsidRPr="00717073" w:rsidRDefault="00845624" w:rsidP="0084562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proofErr w:type="gramStart"/>
      <w:r w:rsidRPr="00717073">
        <w:rPr>
          <w:b/>
          <w:sz w:val="26"/>
          <w:szCs w:val="26"/>
        </w:rPr>
        <w:t xml:space="preserve">заключаемым со сторонними организациями, а также к затратам </w:t>
      </w:r>
      <w:proofErr w:type="gramEnd"/>
    </w:p>
    <w:p w:rsidR="00845624" w:rsidRPr="00717073" w:rsidRDefault="00845624" w:rsidP="0084562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17073">
        <w:rPr>
          <w:b/>
          <w:sz w:val="26"/>
          <w:szCs w:val="26"/>
        </w:rPr>
        <w:t xml:space="preserve">на коммунальные услуги, аренду помещений и оборудования, </w:t>
      </w:r>
    </w:p>
    <w:p w:rsidR="00845624" w:rsidRPr="00717073" w:rsidRDefault="00845624" w:rsidP="0084562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17073">
        <w:rPr>
          <w:b/>
          <w:sz w:val="26"/>
          <w:szCs w:val="26"/>
        </w:rPr>
        <w:t xml:space="preserve">содержание имущества в рамках прочих затрат и затратам </w:t>
      </w:r>
    </w:p>
    <w:p w:rsidR="00845624" w:rsidRPr="00717073" w:rsidRDefault="00845624" w:rsidP="0084562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17073">
        <w:rPr>
          <w:b/>
          <w:sz w:val="26"/>
          <w:szCs w:val="26"/>
        </w:rPr>
        <w:lastRenderedPageBreak/>
        <w:t xml:space="preserve">на приобретение прочих работ и услуг в рамках затрат </w:t>
      </w:r>
    </w:p>
    <w:p w:rsidR="00845624" w:rsidRPr="00717073" w:rsidRDefault="00845624" w:rsidP="0084562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17073">
        <w:rPr>
          <w:b/>
          <w:sz w:val="26"/>
          <w:szCs w:val="26"/>
        </w:rPr>
        <w:t>на информационно-коммуникационные технологии</w:t>
      </w:r>
    </w:p>
    <w:p w:rsidR="00845624" w:rsidRPr="00717073" w:rsidRDefault="00845624" w:rsidP="00845624">
      <w:pPr>
        <w:pStyle w:val="af0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404894" w:rsidRPr="00BF7004" w:rsidRDefault="000446DA" w:rsidP="0040489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404894" w:rsidRPr="00BF7004">
        <w:rPr>
          <w:sz w:val="26"/>
          <w:szCs w:val="26"/>
        </w:rPr>
        <w:t>.1. Затраты на оплату типографских работ и услуг, включая приобретение п</w:t>
      </w:r>
      <w:r w:rsidR="00404894" w:rsidRPr="00BF7004">
        <w:rPr>
          <w:sz w:val="26"/>
          <w:szCs w:val="26"/>
        </w:rPr>
        <w:t>е</w:t>
      </w:r>
      <w:r w:rsidR="00404894" w:rsidRPr="00BF7004">
        <w:rPr>
          <w:sz w:val="26"/>
          <w:szCs w:val="26"/>
        </w:rPr>
        <w:t>риодических печатных изданий (</w:t>
      </w:r>
      <w:proofErr w:type="spellStart"/>
      <w:r w:rsidR="00404894" w:rsidRPr="00BF7004">
        <w:rPr>
          <w:sz w:val="26"/>
          <w:szCs w:val="26"/>
        </w:rPr>
        <w:t>З</w:t>
      </w:r>
      <w:r w:rsidR="00404894" w:rsidRPr="00BF7004">
        <w:rPr>
          <w:sz w:val="26"/>
          <w:szCs w:val="26"/>
          <w:vertAlign w:val="subscript"/>
        </w:rPr>
        <w:t>т</w:t>
      </w:r>
      <w:proofErr w:type="spellEnd"/>
      <w:r w:rsidR="00404894" w:rsidRPr="00BF7004">
        <w:rPr>
          <w:sz w:val="26"/>
          <w:szCs w:val="26"/>
        </w:rPr>
        <w:t>), определяются по формуле:</w:t>
      </w:r>
    </w:p>
    <w:p w:rsidR="00404894" w:rsidRPr="005A0610" w:rsidRDefault="00404894" w:rsidP="00404894">
      <w:pPr>
        <w:autoSpaceDE w:val="0"/>
        <w:autoSpaceDN w:val="0"/>
        <w:adjustRightInd w:val="0"/>
        <w:ind w:firstLine="709"/>
        <w:jc w:val="both"/>
        <w:rPr>
          <w:sz w:val="16"/>
          <w:szCs w:val="16"/>
        </w:rPr>
      </w:pPr>
    </w:p>
    <w:p w:rsidR="00404894" w:rsidRDefault="00404894" w:rsidP="00404894">
      <w:pPr>
        <w:autoSpaceDE w:val="0"/>
        <w:autoSpaceDN w:val="0"/>
        <w:adjustRightInd w:val="0"/>
        <w:jc w:val="center"/>
        <w:rPr>
          <w:sz w:val="26"/>
          <w:szCs w:val="26"/>
        </w:rPr>
      </w:pPr>
      <w:proofErr w:type="spellStart"/>
      <w:r>
        <w:rPr>
          <w:sz w:val="26"/>
          <w:szCs w:val="26"/>
        </w:rPr>
        <w:t>З</w:t>
      </w:r>
      <w:r>
        <w:rPr>
          <w:sz w:val="26"/>
          <w:szCs w:val="26"/>
          <w:vertAlign w:val="subscript"/>
        </w:rPr>
        <w:t>т</w:t>
      </w:r>
      <w:proofErr w:type="spellEnd"/>
      <w:r>
        <w:rPr>
          <w:sz w:val="26"/>
          <w:szCs w:val="26"/>
        </w:rPr>
        <w:t xml:space="preserve"> = </w:t>
      </w:r>
      <w:proofErr w:type="spellStart"/>
      <w:r>
        <w:rPr>
          <w:sz w:val="26"/>
          <w:szCs w:val="26"/>
        </w:rPr>
        <w:t>З</w:t>
      </w:r>
      <w:r>
        <w:rPr>
          <w:sz w:val="26"/>
          <w:szCs w:val="26"/>
          <w:vertAlign w:val="subscript"/>
        </w:rPr>
        <w:t>жбо</w:t>
      </w:r>
      <w:proofErr w:type="spellEnd"/>
      <w:r>
        <w:rPr>
          <w:sz w:val="26"/>
          <w:szCs w:val="26"/>
        </w:rPr>
        <w:t xml:space="preserve"> + </w:t>
      </w:r>
      <w:proofErr w:type="spellStart"/>
      <w:r>
        <w:rPr>
          <w:sz w:val="26"/>
          <w:szCs w:val="26"/>
        </w:rPr>
        <w:t>З</w:t>
      </w:r>
      <w:r>
        <w:rPr>
          <w:sz w:val="26"/>
          <w:szCs w:val="26"/>
          <w:vertAlign w:val="subscript"/>
        </w:rPr>
        <w:t>иу</w:t>
      </w:r>
      <w:proofErr w:type="spellEnd"/>
      <w:proofErr w:type="gramStart"/>
      <w:r>
        <w:rPr>
          <w:sz w:val="26"/>
          <w:szCs w:val="26"/>
          <w:vertAlign w:val="subscript"/>
        </w:rPr>
        <w:t xml:space="preserve"> </w:t>
      </w:r>
      <w:r>
        <w:rPr>
          <w:sz w:val="26"/>
          <w:szCs w:val="26"/>
        </w:rPr>
        <w:t>,</w:t>
      </w:r>
      <w:proofErr w:type="gramEnd"/>
    </w:p>
    <w:p w:rsidR="00404894" w:rsidRPr="00BF7004" w:rsidRDefault="00404894" w:rsidP="0040489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F7004">
        <w:rPr>
          <w:sz w:val="26"/>
          <w:szCs w:val="26"/>
        </w:rPr>
        <w:t>где:</w:t>
      </w:r>
    </w:p>
    <w:p w:rsidR="00404894" w:rsidRPr="00BF7004" w:rsidRDefault="00404894" w:rsidP="0040489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BF7004">
        <w:rPr>
          <w:sz w:val="26"/>
          <w:szCs w:val="26"/>
        </w:rPr>
        <w:t>З</w:t>
      </w:r>
      <w:r w:rsidRPr="00BF7004">
        <w:rPr>
          <w:sz w:val="26"/>
          <w:szCs w:val="26"/>
          <w:vertAlign w:val="subscript"/>
        </w:rPr>
        <w:t>ж</w:t>
      </w:r>
      <w:r>
        <w:rPr>
          <w:sz w:val="26"/>
          <w:szCs w:val="26"/>
          <w:vertAlign w:val="subscript"/>
        </w:rPr>
        <w:t>бо</w:t>
      </w:r>
      <w:proofErr w:type="spellEnd"/>
      <w:r w:rsidRPr="00BF7004">
        <w:rPr>
          <w:sz w:val="26"/>
          <w:szCs w:val="26"/>
        </w:rPr>
        <w:t xml:space="preserve"> – затраты на приобретение </w:t>
      </w:r>
      <w:proofErr w:type="spellStart"/>
      <w:r w:rsidRPr="00BF7004">
        <w:rPr>
          <w:sz w:val="26"/>
          <w:szCs w:val="26"/>
        </w:rPr>
        <w:t>спецжурналов</w:t>
      </w:r>
      <w:proofErr w:type="spellEnd"/>
      <w:r>
        <w:rPr>
          <w:sz w:val="26"/>
          <w:szCs w:val="26"/>
        </w:rPr>
        <w:t xml:space="preserve"> и бланков строгой отчётности</w:t>
      </w:r>
      <w:r w:rsidRPr="00BF7004">
        <w:rPr>
          <w:sz w:val="26"/>
          <w:szCs w:val="26"/>
        </w:rPr>
        <w:t>;</w:t>
      </w:r>
    </w:p>
    <w:p w:rsidR="00404894" w:rsidRDefault="00404894" w:rsidP="0040489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BF7004">
        <w:rPr>
          <w:sz w:val="26"/>
          <w:szCs w:val="26"/>
        </w:rPr>
        <w:t>З</w:t>
      </w:r>
      <w:r w:rsidRPr="00BF7004">
        <w:rPr>
          <w:sz w:val="26"/>
          <w:szCs w:val="26"/>
          <w:vertAlign w:val="subscript"/>
        </w:rPr>
        <w:t>иу</w:t>
      </w:r>
      <w:proofErr w:type="spellEnd"/>
      <w:r w:rsidRPr="00BF7004">
        <w:rPr>
          <w:sz w:val="26"/>
          <w:szCs w:val="26"/>
        </w:rPr>
        <w:t xml:space="preserve"> –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 </w:t>
      </w:r>
    </w:p>
    <w:p w:rsidR="00404894" w:rsidRDefault="00404894" w:rsidP="0040489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404894" w:rsidRPr="00D92D0F" w:rsidRDefault="000446DA" w:rsidP="00404894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8</w:t>
      </w:r>
      <w:r w:rsidR="00404894" w:rsidRPr="00D92D0F">
        <w:rPr>
          <w:rFonts w:ascii="Times New Roman" w:hAnsi="Times New Roman"/>
          <w:sz w:val="26"/>
          <w:szCs w:val="26"/>
        </w:rPr>
        <w:t xml:space="preserve">.1.1. Затраты на приобретение </w:t>
      </w:r>
      <w:proofErr w:type="spellStart"/>
      <w:r w:rsidR="00404894" w:rsidRPr="00D92D0F">
        <w:rPr>
          <w:rFonts w:ascii="Times New Roman" w:hAnsi="Times New Roman"/>
          <w:sz w:val="26"/>
          <w:szCs w:val="26"/>
        </w:rPr>
        <w:t>спецжурналов</w:t>
      </w:r>
      <w:proofErr w:type="spellEnd"/>
      <w:r w:rsidR="00404894" w:rsidRPr="00D92D0F">
        <w:rPr>
          <w:rFonts w:ascii="Times New Roman" w:hAnsi="Times New Roman"/>
          <w:sz w:val="26"/>
          <w:szCs w:val="26"/>
        </w:rPr>
        <w:t xml:space="preserve"> и бланков строгой отчётности (</w:t>
      </w:r>
      <w:proofErr w:type="spellStart"/>
      <w:r w:rsidR="00404894" w:rsidRPr="00D92D0F">
        <w:rPr>
          <w:rFonts w:ascii="Times New Roman" w:hAnsi="Times New Roman"/>
          <w:sz w:val="26"/>
          <w:szCs w:val="26"/>
        </w:rPr>
        <w:t>З</w:t>
      </w:r>
      <w:r w:rsidR="00404894" w:rsidRPr="00D92D0F">
        <w:rPr>
          <w:rFonts w:ascii="Times New Roman" w:hAnsi="Times New Roman"/>
          <w:sz w:val="26"/>
          <w:szCs w:val="26"/>
          <w:vertAlign w:val="subscript"/>
        </w:rPr>
        <w:t>жбо</w:t>
      </w:r>
      <w:proofErr w:type="spellEnd"/>
      <w:r w:rsidR="00404894" w:rsidRPr="00D92D0F">
        <w:rPr>
          <w:rFonts w:ascii="Times New Roman" w:hAnsi="Times New Roman"/>
          <w:sz w:val="26"/>
          <w:szCs w:val="26"/>
        </w:rPr>
        <w:t>) определяются по формуле:</w:t>
      </w:r>
    </w:p>
    <w:p w:rsidR="00404894" w:rsidRPr="00D92D0F" w:rsidRDefault="00404894" w:rsidP="00404894">
      <w:pPr>
        <w:pStyle w:val="ConsPlusNormal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404894" w:rsidRPr="00D92D0F" w:rsidRDefault="00404894" w:rsidP="0040489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Times New Roman"/>
                  <w:sz w:val="26"/>
                  <w:szCs w:val="26"/>
                </w:rPr>
                <m:t>З</m:t>
              </m:r>
            </m:e>
            <m:sub>
              <m:r>
                <w:rPr>
                  <w:rFonts w:ascii="Cambria Math" w:hAnsi="Cambria Math" w:cs="Times New Roman"/>
                  <w:sz w:val="26"/>
                  <w:szCs w:val="26"/>
                </w:rPr>
                <m:t>жбо</m:t>
              </m:r>
            </m:sub>
          </m:sSub>
          <m:r>
            <w:rPr>
              <w:rFonts w:ascii="Cambria Math" w:eastAsia="Cambria Math" w:hAnsi="Cambria Math" w:cs="Times New Roman"/>
              <w:sz w:val="26"/>
              <w:szCs w:val="26"/>
            </w:rPr>
            <m:t>=</m:t>
          </m:r>
          <m:nary>
            <m:naryPr>
              <m:chr m:val="∑"/>
              <m:grow m:val="on"/>
              <m:ctrlPr>
                <w:rPr>
                  <w:rFonts w:ascii="Cambria Math" w:hAnsi="Cambria Math" w:cs="Times New Roman"/>
                  <w:sz w:val="26"/>
                  <w:szCs w:val="26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Cambria Math" w:hAnsi="Cambria Math" w:cs="Times New Roman"/>
                  <w:sz w:val="26"/>
                  <w:szCs w:val="26"/>
                  <w:lang w:val="en-US"/>
                </w:rPr>
                <m:t>i</m:t>
              </m:r>
              <m:r>
                <m:rPr>
                  <m:sty m:val="p"/>
                </m:rPr>
                <w:rPr>
                  <w:rFonts w:ascii="Cambria Math" w:eastAsia="Cambria Math" w:hAnsi="Cambria Math" w:cs="Times New Roman"/>
                  <w:sz w:val="26"/>
                  <w:szCs w:val="26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Cambria Math" w:hAnsi="Cambria Math" w:cs="Times New Roman"/>
                  <w:sz w:val="26"/>
                  <w:szCs w:val="26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i </m:t>
                  </m:r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>ж</m:t>
                  </m:r>
                </m:sub>
              </m:sSub>
            </m:e>
          </m:nary>
          <m:r>
            <w:rPr>
              <w:rFonts w:ascii="Cambria Math" w:hAnsi="Cambria Math" w:cs="Times New Roman"/>
              <w:sz w:val="26"/>
              <w:szCs w:val="26"/>
            </w:rPr>
            <m:t>×</m:t>
          </m:r>
          <m:sSub>
            <m:sSub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Times New Roman"/>
                  <w:sz w:val="26"/>
                  <w:szCs w:val="26"/>
                </w:rPr>
                <m:t>Р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 xml:space="preserve">i  </m:t>
              </m:r>
              <m:r>
                <w:rPr>
                  <w:rFonts w:ascii="Cambria Math" w:hAnsi="Cambria Math" w:cs="Times New Roman"/>
                  <w:sz w:val="26"/>
                  <w:szCs w:val="26"/>
                </w:rPr>
                <m:t>ж</m:t>
              </m:r>
            </m:sub>
          </m:sSub>
          <m:r>
            <w:rPr>
              <w:rFonts w:ascii="Cambria Math" w:hAnsi="Cambria Math" w:cs="Times New Roman"/>
              <w:sz w:val="26"/>
              <w:szCs w:val="26"/>
            </w:rPr>
            <m:t xml:space="preserve">+ 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naryPr>
            <m:sub>
              <m:r>
                <w:rPr>
                  <w:rFonts w:ascii="Cambria Math" w:hAnsi="Cambria Math" w:cs="Times New Roman"/>
                  <w:sz w:val="26"/>
                  <w:szCs w:val="26"/>
                </w:rPr>
                <m:t>j=1</m:t>
              </m:r>
            </m:sub>
            <m:sup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>m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6"/>
                      <w:szCs w:val="26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Q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6"/>
                      <w:szCs w:val="26"/>
                    </w:rPr>
                    <m:t>j</m:t>
                  </m:r>
                  <m:r>
                    <w:rPr>
                      <w:rFonts w:ascii="Cambria Math" w:hAnsi="Cambria Math" w:cs="Times New Roman"/>
                      <w:sz w:val="26"/>
                      <w:szCs w:val="26"/>
                    </w:rPr>
                    <m:t xml:space="preserve"> бо</m:t>
                  </m:r>
                </m:sub>
              </m:sSub>
            </m:e>
          </m:nary>
          <m:r>
            <w:rPr>
              <w:rFonts w:ascii="Cambria Math" w:hAnsi="Cambria Math" w:cs="Times New Roman"/>
              <w:sz w:val="26"/>
              <w:szCs w:val="26"/>
            </w:rPr>
            <m:t>×</m:t>
          </m:r>
          <m:sSub>
            <m:sSubPr>
              <m:ctrlPr>
                <w:rPr>
                  <w:rFonts w:ascii="Cambria Math" w:hAnsi="Cambria Math" w:cs="Times New Roman"/>
                  <w:i/>
                  <w:sz w:val="26"/>
                  <w:szCs w:val="26"/>
                </w:rPr>
              </m:ctrlPr>
            </m:sSubPr>
            <m:e>
              <m:r>
                <w:rPr>
                  <w:rFonts w:ascii="Cambria Math" w:hAnsi="Cambria Math" w:cs="Times New Roman"/>
                  <w:sz w:val="26"/>
                  <w:szCs w:val="26"/>
                </w:rPr>
                <m:t>Р</m:t>
              </m:r>
            </m:e>
            <m:sub>
              <m:r>
                <m:rPr>
                  <m:sty m:val="p"/>
                </m:rPr>
                <w:rPr>
                  <w:rFonts w:ascii="Cambria Math" w:hAnsi="Cambria Math" w:cs="Times New Roman"/>
                  <w:sz w:val="26"/>
                  <w:szCs w:val="26"/>
                  <w:lang w:val="en-US"/>
                </w:rPr>
                <m:t xml:space="preserve">j </m:t>
              </m:r>
              <m:r>
                <w:rPr>
                  <w:rFonts w:ascii="Cambria Math" w:hAnsi="Cambria Math" w:cs="Times New Roman"/>
                  <w:sz w:val="26"/>
                  <w:szCs w:val="26"/>
                </w:rPr>
                <m:t>бо</m:t>
              </m:r>
            </m:sub>
          </m:sSub>
          <m:r>
            <w:rPr>
              <w:rFonts w:ascii="Cambria Math" w:hAnsi="Cambria Math" w:cs="Times New Roman"/>
              <w:sz w:val="26"/>
              <w:szCs w:val="26"/>
            </w:rPr>
            <m:t xml:space="preserve"> ,</m:t>
          </m:r>
        </m:oMath>
      </m:oMathPara>
    </w:p>
    <w:p w:rsidR="00404894" w:rsidRPr="00D92D0F" w:rsidRDefault="00404894" w:rsidP="00404894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D92D0F">
        <w:rPr>
          <w:rFonts w:ascii="Times New Roman" w:hAnsi="Times New Roman"/>
          <w:sz w:val="26"/>
          <w:szCs w:val="26"/>
        </w:rPr>
        <w:t>где:</w:t>
      </w:r>
    </w:p>
    <w:p w:rsidR="00404894" w:rsidRPr="00D92D0F" w:rsidRDefault="00404894" w:rsidP="00404894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D92D0F">
        <w:rPr>
          <w:rFonts w:ascii="Times New Roman" w:hAnsi="Times New Roman"/>
          <w:sz w:val="26"/>
          <w:szCs w:val="26"/>
        </w:rPr>
        <w:t>Q</w:t>
      </w:r>
      <w:r w:rsidRPr="00D92D0F">
        <w:rPr>
          <w:rFonts w:ascii="Times New Roman" w:hAnsi="Times New Roman"/>
          <w:sz w:val="26"/>
          <w:szCs w:val="26"/>
          <w:vertAlign w:val="subscript"/>
        </w:rPr>
        <w:t>i</w:t>
      </w:r>
      <w:proofErr w:type="spellEnd"/>
      <w:r w:rsidRPr="00D92D0F">
        <w:rPr>
          <w:rFonts w:ascii="Times New Roman" w:hAnsi="Times New Roman"/>
          <w:sz w:val="26"/>
          <w:szCs w:val="26"/>
          <w:vertAlign w:val="subscript"/>
        </w:rPr>
        <w:t xml:space="preserve"> ж</w:t>
      </w:r>
      <w:r w:rsidRPr="00D92D0F">
        <w:rPr>
          <w:rFonts w:ascii="Times New Roman" w:hAnsi="Times New Roman"/>
          <w:sz w:val="26"/>
          <w:szCs w:val="26"/>
        </w:rPr>
        <w:t xml:space="preserve"> – количество </w:t>
      </w:r>
      <w:proofErr w:type="gramStart"/>
      <w:r w:rsidRPr="00D92D0F">
        <w:rPr>
          <w:rFonts w:ascii="Times New Roman" w:hAnsi="Times New Roman"/>
          <w:sz w:val="26"/>
          <w:szCs w:val="26"/>
        </w:rPr>
        <w:t>приобретаемых</w:t>
      </w:r>
      <w:proofErr w:type="gramEnd"/>
      <w:r w:rsidRPr="00D92D0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92D0F">
        <w:rPr>
          <w:rFonts w:ascii="Times New Roman" w:hAnsi="Times New Roman"/>
          <w:sz w:val="26"/>
          <w:szCs w:val="26"/>
        </w:rPr>
        <w:t>i-х</w:t>
      </w:r>
      <w:proofErr w:type="spellEnd"/>
      <w:r w:rsidRPr="00D92D0F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Pr="00D92D0F">
        <w:rPr>
          <w:rFonts w:ascii="Times New Roman" w:hAnsi="Times New Roman"/>
          <w:sz w:val="26"/>
          <w:szCs w:val="26"/>
        </w:rPr>
        <w:t>спецжурналов</w:t>
      </w:r>
      <w:proofErr w:type="spellEnd"/>
      <w:r w:rsidRPr="00D92D0F">
        <w:rPr>
          <w:rFonts w:ascii="Times New Roman" w:hAnsi="Times New Roman"/>
          <w:sz w:val="26"/>
          <w:szCs w:val="26"/>
        </w:rPr>
        <w:t>;</w:t>
      </w:r>
    </w:p>
    <w:p w:rsidR="00404894" w:rsidRPr="00D92D0F" w:rsidRDefault="00404894" w:rsidP="00404894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D92D0F">
        <w:rPr>
          <w:rFonts w:ascii="Times New Roman" w:hAnsi="Times New Roman"/>
          <w:sz w:val="26"/>
          <w:szCs w:val="26"/>
        </w:rPr>
        <w:t>P</w:t>
      </w:r>
      <w:r w:rsidRPr="00D92D0F">
        <w:rPr>
          <w:rFonts w:ascii="Times New Roman" w:hAnsi="Times New Roman"/>
          <w:sz w:val="26"/>
          <w:szCs w:val="26"/>
          <w:vertAlign w:val="subscript"/>
        </w:rPr>
        <w:t>i</w:t>
      </w:r>
      <w:proofErr w:type="spellEnd"/>
      <w:r w:rsidRPr="00D92D0F">
        <w:rPr>
          <w:rFonts w:ascii="Times New Roman" w:hAnsi="Times New Roman"/>
          <w:sz w:val="26"/>
          <w:szCs w:val="26"/>
          <w:vertAlign w:val="subscript"/>
        </w:rPr>
        <w:t xml:space="preserve"> ж</w:t>
      </w:r>
      <w:r w:rsidRPr="00D92D0F">
        <w:rPr>
          <w:rFonts w:ascii="Times New Roman" w:hAnsi="Times New Roman"/>
          <w:sz w:val="26"/>
          <w:szCs w:val="26"/>
        </w:rPr>
        <w:t xml:space="preserve"> – цена одного i-го </w:t>
      </w:r>
      <w:proofErr w:type="spellStart"/>
      <w:r w:rsidRPr="00D92D0F">
        <w:rPr>
          <w:rFonts w:ascii="Times New Roman" w:hAnsi="Times New Roman"/>
          <w:sz w:val="26"/>
          <w:szCs w:val="26"/>
        </w:rPr>
        <w:t>спецжурнала</w:t>
      </w:r>
      <w:proofErr w:type="spellEnd"/>
      <w:r w:rsidRPr="00D92D0F">
        <w:rPr>
          <w:rFonts w:ascii="Times New Roman" w:hAnsi="Times New Roman"/>
          <w:sz w:val="26"/>
          <w:szCs w:val="26"/>
        </w:rPr>
        <w:t>;</w:t>
      </w:r>
    </w:p>
    <w:p w:rsidR="00404894" w:rsidRPr="00D92D0F" w:rsidRDefault="00404894" w:rsidP="00404894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D92D0F">
        <w:rPr>
          <w:rFonts w:ascii="Times New Roman" w:hAnsi="Times New Roman"/>
          <w:sz w:val="26"/>
          <w:szCs w:val="26"/>
        </w:rPr>
        <w:t>Q</w:t>
      </w:r>
      <w:r w:rsidRPr="00D92D0F">
        <w:rPr>
          <w:rFonts w:ascii="Times New Roman" w:hAnsi="Times New Roman"/>
          <w:sz w:val="26"/>
          <w:szCs w:val="26"/>
          <w:vertAlign w:val="subscript"/>
          <w:lang w:val="en-US"/>
        </w:rPr>
        <w:t>j</w:t>
      </w:r>
      <w:r w:rsidRPr="00D92D0F">
        <w:rPr>
          <w:rFonts w:ascii="Times New Roman" w:hAnsi="Times New Roman"/>
          <w:sz w:val="26"/>
          <w:szCs w:val="26"/>
          <w:vertAlign w:val="subscript"/>
        </w:rPr>
        <w:t xml:space="preserve"> </w:t>
      </w:r>
      <w:proofErr w:type="spellStart"/>
      <w:r w:rsidRPr="00D92D0F">
        <w:rPr>
          <w:rFonts w:ascii="Times New Roman" w:hAnsi="Times New Roman"/>
          <w:sz w:val="26"/>
          <w:szCs w:val="26"/>
          <w:vertAlign w:val="subscript"/>
        </w:rPr>
        <w:t>бо</w:t>
      </w:r>
      <w:proofErr w:type="spellEnd"/>
      <w:r w:rsidRPr="00D92D0F">
        <w:rPr>
          <w:rFonts w:ascii="Times New Roman" w:hAnsi="Times New Roman"/>
          <w:sz w:val="26"/>
          <w:szCs w:val="26"/>
        </w:rPr>
        <w:t xml:space="preserve"> – количество приобретаемых </w:t>
      </w:r>
      <w:r w:rsidRPr="00D92D0F">
        <w:rPr>
          <w:rFonts w:ascii="Times New Roman" w:hAnsi="Times New Roman"/>
          <w:sz w:val="26"/>
          <w:szCs w:val="26"/>
          <w:lang w:val="en-US"/>
        </w:rPr>
        <w:t>j</w:t>
      </w:r>
      <w:r w:rsidRPr="00D92D0F">
        <w:rPr>
          <w:rFonts w:ascii="Times New Roman" w:hAnsi="Times New Roman"/>
          <w:sz w:val="26"/>
          <w:szCs w:val="26"/>
        </w:rPr>
        <w:t>-</w:t>
      </w:r>
      <w:r w:rsidRPr="00D92D0F">
        <w:rPr>
          <w:rFonts w:ascii="Times New Roman" w:hAnsi="Times New Roman"/>
          <w:sz w:val="26"/>
          <w:szCs w:val="26"/>
          <w:lang w:val="en-US"/>
        </w:rPr>
        <w:t>x</w:t>
      </w:r>
      <w:r w:rsidRPr="00D92D0F">
        <w:rPr>
          <w:rFonts w:ascii="Times New Roman" w:hAnsi="Times New Roman"/>
          <w:sz w:val="26"/>
          <w:szCs w:val="26"/>
        </w:rPr>
        <w:t xml:space="preserve"> бланков строгой отчётности;</w:t>
      </w:r>
    </w:p>
    <w:p w:rsidR="00404894" w:rsidRDefault="00404894" w:rsidP="00404894">
      <w:pPr>
        <w:pStyle w:val="ConsPlusNormal"/>
        <w:ind w:firstLine="709"/>
        <w:jc w:val="both"/>
        <w:rPr>
          <w:rFonts w:ascii="Times New Roman" w:hAnsi="Times New Roman"/>
          <w:sz w:val="26"/>
          <w:szCs w:val="26"/>
        </w:rPr>
      </w:pPr>
      <w:r w:rsidRPr="00D92D0F">
        <w:rPr>
          <w:rFonts w:ascii="Times New Roman" w:hAnsi="Times New Roman"/>
          <w:sz w:val="26"/>
          <w:szCs w:val="26"/>
        </w:rPr>
        <w:t>P</w:t>
      </w:r>
      <w:r w:rsidRPr="00D92D0F">
        <w:rPr>
          <w:rFonts w:ascii="Times New Roman" w:hAnsi="Times New Roman"/>
          <w:sz w:val="26"/>
          <w:szCs w:val="26"/>
          <w:vertAlign w:val="subscript"/>
          <w:lang w:val="en-US"/>
        </w:rPr>
        <w:t>j</w:t>
      </w:r>
      <w:r w:rsidRPr="00D92D0F">
        <w:rPr>
          <w:rFonts w:ascii="Times New Roman" w:hAnsi="Times New Roman"/>
          <w:sz w:val="26"/>
          <w:szCs w:val="26"/>
          <w:vertAlign w:val="subscript"/>
        </w:rPr>
        <w:t xml:space="preserve"> </w:t>
      </w:r>
      <w:proofErr w:type="spellStart"/>
      <w:r w:rsidRPr="00D92D0F">
        <w:rPr>
          <w:rFonts w:ascii="Times New Roman" w:hAnsi="Times New Roman"/>
          <w:sz w:val="26"/>
          <w:szCs w:val="26"/>
          <w:vertAlign w:val="subscript"/>
        </w:rPr>
        <w:t>бо</w:t>
      </w:r>
      <w:proofErr w:type="spellEnd"/>
      <w:r w:rsidRPr="00D92D0F">
        <w:rPr>
          <w:rFonts w:ascii="Times New Roman" w:hAnsi="Times New Roman"/>
          <w:sz w:val="26"/>
          <w:szCs w:val="26"/>
        </w:rPr>
        <w:t xml:space="preserve"> – цена одного </w:t>
      </w:r>
      <w:r w:rsidRPr="00D92D0F">
        <w:rPr>
          <w:rFonts w:ascii="Times New Roman" w:hAnsi="Times New Roman"/>
          <w:sz w:val="26"/>
          <w:szCs w:val="26"/>
          <w:lang w:val="en-US"/>
        </w:rPr>
        <w:t>j</w:t>
      </w:r>
      <w:r w:rsidRPr="00D92D0F">
        <w:rPr>
          <w:rFonts w:ascii="Times New Roman" w:hAnsi="Times New Roman"/>
          <w:sz w:val="26"/>
          <w:szCs w:val="26"/>
        </w:rPr>
        <w:t>-го бланка строгой отчётности.</w:t>
      </w:r>
    </w:p>
    <w:p w:rsidR="00404894" w:rsidRPr="005C2358" w:rsidRDefault="00404894" w:rsidP="0040489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04894" w:rsidRPr="00BF7004" w:rsidRDefault="00404894" w:rsidP="00404894">
      <w:pPr>
        <w:jc w:val="center"/>
        <w:rPr>
          <w:i/>
          <w:sz w:val="26"/>
          <w:szCs w:val="26"/>
        </w:rPr>
      </w:pPr>
      <w:r w:rsidRPr="00BF7004">
        <w:rPr>
          <w:i/>
          <w:sz w:val="26"/>
          <w:szCs w:val="26"/>
        </w:rPr>
        <w:t xml:space="preserve">Нормативы на приобретение </w:t>
      </w:r>
      <w:proofErr w:type="spellStart"/>
      <w:r>
        <w:rPr>
          <w:i/>
          <w:sz w:val="26"/>
          <w:szCs w:val="26"/>
        </w:rPr>
        <w:t>спецжурналов</w:t>
      </w:r>
      <w:proofErr w:type="spellEnd"/>
    </w:p>
    <w:p w:rsidR="00404894" w:rsidRPr="00BF7004" w:rsidRDefault="00404894" w:rsidP="00404894">
      <w:pPr>
        <w:jc w:val="center"/>
        <w:rPr>
          <w:sz w:val="16"/>
          <w:szCs w:val="16"/>
        </w:rPr>
      </w:pPr>
    </w:p>
    <w:p w:rsidR="00404894" w:rsidRPr="00BF7004" w:rsidRDefault="00404894" w:rsidP="00404894">
      <w:pPr>
        <w:widowControl w:val="0"/>
        <w:shd w:val="clear" w:color="auto" w:fill="FFFFFF"/>
        <w:autoSpaceDE w:val="0"/>
        <w:jc w:val="right"/>
        <w:rPr>
          <w:i/>
          <w:szCs w:val="26"/>
        </w:rPr>
      </w:pPr>
      <w:r w:rsidRPr="00BF7004">
        <w:rPr>
          <w:i/>
          <w:szCs w:val="26"/>
        </w:rPr>
        <w:t>Таблица № 2</w:t>
      </w:r>
      <w:r w:rsidR="000446DA">
        <w:rPr>
          <w:i/>
          <w:szCs w:val="26"/>
        </w:rPr>
        <w:t>0</w:t>
      </w:r>
    </w:p>
    <w:tbl>
      <w:tblPr>
        <w:tblStyle w:val="a5"/>
        <w:tblW w:w="0" w:type="auto"/>
        <w:tblLook w:val="04A0"/>
      </w:tblPr>
      <w:tblGrid>
        <w:gridCol w:w="567"/>
        <w:gridCol w:w="2943"/>
        <w:gridCol w:w="3119"/>
        <w:gridCol w:w="3118"/>
      </w:tblGrid>
      <w:tr w:rsidR="00404894" w:rsidRPr="005225FE" w:rsidTr="00F0099E">
        <w:tc>
          <w:tcPr>
            <w:tcW w:w="567" w:type="dxa"/>
            <w:vAlign w:val="center"/>
          </w:tcPr>
          <w:p w:rsidR="00404894" w:rsidRPr="00D92D0F" w:rsidRDefault="00404894" w:rsidP="00F009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2D0F">
              <w:t xml:space="preserve">№ </w:t>
            </w:r>
            <w:proofErr w:type="spellStart"/>
            <w:proofErr w:type="gramStart"/>
            <w:r w:rsidRPr="00D92D0F">
              <w:t>п</w:t>
            </w:r>
            <w:proofErr w:type="spellEnd"/>
            <w:proofErr w:type="gramEnd"/>
            <w:r w:rsidRPr="00D92D0F">
              <w:t>/</w:t>
            </w:r>
            <w:proofErr w:type="spellStart"/>
            <w:r w:rsidRPr="00D92D0F">
              <w:t>п</w:t>
            </w:r>
            <w:proofErr w:type="spellEnd"/>
          </w:p>
        </w:tc>
        <w:tc>
          <w:tcPr>
            <w:tcW w:w="2943" w:type="dxa"/>
            <w:vAlign w:val="center"/>
          </w:tcPr>
          <w:p w:rsidR="00404894" w:rsidRPr="00D92D0F" w:rsidRDefault="00404894" w:rsidP="00F009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2D0F">
              <w:t>Наименование</w:t>
            </w:r>
          </w:p>
        </w:tc>
        <w:tc>
          <w:tcPr>
            <w:tcW w:w="3119" w:type="dxa"/>
            <w:vAlign w:val="center"/>
          </w:tcPr>
          <w:p w:rsidR="00404894" w:rsidRPr="00D92D0F" w:rsidRDefault="00404894" w:rsidP="00F009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2D0F">
              <w:t xml:space="preserve">Количество приобретаемых </w:t>
            </w:r>
            <w:proofErr w:type="spellStart"/>
            <w:r w:rsidRPr="00D92D0F">
              <w:t>i-х</w:t>
            </w:r>
            <w:proofErr w:type="spellEnd"/>
            <w:r w:rsidRPr="00D92D0F">
              <w:t xml:space="preserve"> </w:t>
            </w:r>
            <w:proofErr w:type="spellStart"/>
            <w:r w:rsidRPr="00D92D0F">
              <w:t>спецжурналов</w:t>
            </w:r>
            <w:proofErr w:type="spellEnd"/>
            <w:r>
              <w:t xml:space="preserve"> в год, штук</w:t>
            </w:r>
          </w:p>
        </w:tc>
        <w:tc>
          <w:tcPr>
            <w:tcW w:w="3118" w:type="dxa"/>
            <w:vAlign w:val="center"/>
          </w:tcPr>
          <w:p w:rsidR="00404894" w:rsidRPr="005225FE" w:rsidRDefault="00404894" w:rsidP="00F009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2D0F">
              <w:t xml:space="preserve">Цена 1 i-го </w:t>
            </w:r>
            <w:proofErr w:type="spellStart"/>
            <w:r w:rsidRPr="00D92D0F">
              <w:t>спецжурнала</w:t>
            </w:r>
            <w:proofErr w:type="spellEnd"/>
            <w:r w:rsidRPr="00D92D0F">
              <w:t>, руб</w:t>
            </w:r>
            <w:r>
              <w:t>лей</w:t>
            </w:r>
          </w:p>
        </w:tc>
      </w:tr>
      <w:tr w:rsidR="00404894" w:rsidRPr="00BF7004" w:rsidTr="00F0099E">
        <w:tc>
          <w:tcPr>
            <w:tcW w:w="567" w:type="dxa"/>
            <w:vAlign w:val="center"/>
          </w:tcPr>
          <w:p w:rsidR="00404894" w:rsidRPr="00BF7004" w:rsidRDefault="00404894" w:rsidP="00F009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F7004">
              <w:rPr>
                <w:sz w:val="26"/>
                <w:szCs w:val="26"/>
              </w:rPr>
              <w:t>1</w:t>
            </w:r>
          </w:p>
        </w:tc>
        <w:tc>
          <w:tcPr>
            <w:tcW w:w="2943" w:type="dxa"/>
            <w:vAlign w:val="center"/>
          </w:tcPr>
          <w:p w:rsidR="00404894" w:rsidRPr="00BF7004" w:rsidRDefault="00404894" w:rsidP="00F0099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Журнал регистрации исходящих документов</w:t>
            </w:r>
          </w:p>
        </w:tc>
        <w:tc>
          <w:tcPr>
            <w:tcW w:w="3119" w:type="dxa"/>
            <w:vAlign w:val="center"/>
          </w:tcPr>
          <w:p w:rsidR="00404894" w:rsidRPr="00BF7004" w:rsidRDefault="00404894" w:rsidP="00F009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118" w:type="dxa"/>
            <w:vAlign w:val="center"/>
          </w:tcPr>
          <w:p w:rsidR="00404894" w:rsidRPr="00BF7004" w:rsidRDefault="00404894" w:rsidP="00F009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F7004">
              <w:rPr>
                <w:sz w:val="26"/>
                <w:szCs w:val="26"/>
              </w:rPr>
              <w:t>не более 5</w:t>
            </w:r>
            <w:r>
              <w:rPr>
                <w:sz w:val="26"/>
                <w:szCs w:val="26"/>
              </w:rPr>
              <w:t>0</w:t>
            </w:r>
            <w:r w:rsidRPr="00BF7004">
              <w:rPr>
                <w:sz w:val="26"/>
                <w:szCs w:val="26"/>
              </w:rPr>
              <w:t>0,00</w:t>
            </w:r>
          </w:p>
        </w:tc>
      </w:tr>
    </w:tbl>
    <w:p w:rsidR="00404894" w:rsidRDefault="00404894" w:rsidP="0040489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404894" w:rsidRPr="00A74627" w:rsidRDefault="000446DA" w:rsidP="0040489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404894" w:rsidRPr="00D92D0F">
        <w:rPr>
          <w:sz w:val="26"/>
          <w:szCs w:val="26"/>
        </w:rPr>
        <w:t>.1.2. Затраты на приобретение информационных услуг, которые включают в себя затраты на приобретение периодических печатных изданий, справочной литер</w:t>
      </w:r>
      <w:r w:rsidR="00404894" w:rsidRPr="00D92D0F">
        <w:rPr>
          <w:sz w:val="26"/>
          <w:szCs w:val="26"/>
        </w:rPr>
        <w:t>а</w:t>
      </w:r>
      <w:r w:rsidR="00404894" w:rsidRPr="00D92D0F">
        <w:rPr>
          <w:sz w:val="26"/>
          <w:szCs w:val="26"/>
        </w:rPr>
        <w:t>туры, а также подачу объявлений в печатные издания (</w:t>
      </w:r>
      <w:proofErr w:type="spellStart"/>
      <w:r w:rsidR="00404894" w:rsidRPr="00D92D0F">
        <w:rPr>
          <w:sz w:val="26"/>
          <w:szCs w:val="26"/>
        </w:rPr>
        <w:t>З</w:t>
      </w:r>
      <w:r w:rsidR="00404894" w:rsidRPr="00D92D0F">
        <w:rPr>
          <w:sz w:val="26"/>
          <w:szCs w:val="26"/>
          <w:vertAlign w:val="subscript"/>
        </w:rPr>
        <w:t>иу</w:t>
      </w:r>
      <w:proofErr w:type="spellEnd"/>
      <w:r w:rsidR="00404894" w:rsidRPr="00D92D0F">
        <w:rPr>
          <w:sz w:val="26"/>
          <w:szCs w:val="26"/>
        </w:rPr>
        <w:t>), определяются по фактич</w:t>
      </w:r>
      <w:r w:rsidR="00404894" w:rsidRPr="00D92D0F">
        <w:rPr>
          <w:sz w:val="26"/>
          <w:szCs w:val="26"/>
        </w:rPr>
        <w:t>е</w:t>
      </w:r>
      <w:r w:rsidR="00404894" w:rsidRPr="00D92D0F">
        <w:rPr>
          <w:sz w:val="26"/>
          <w:szCs w:val="26"/>
        </w:rPr>
        <w:t>ским затратам в отчётном финансовом году.</w:t>
      </w:r>
    </w:p>
    <w:p w:rsidR="00404894" w:rsidRPr="00BF7004" w:rsidRDefault="00404894" w:rsidP="00404894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404894" w:rsidRPr="00BF7004" w:rsidRDefault="00404894" w:rsidP="00404894">
      <w:pPr>
        <w:jc w:val="center"/>
        <w:rPr>
          <w:i/>
          <w:sz w:val="26"/>
          <w:szCs w:val="26"/>
        </w:rPr>
      </w:pPr>
      <w:r w:rsidRPr="00BF7004">
        <w:rPr>
          <w:i/>
          <w:sz w:val="26"/>
          <w:szCs w:val="26"/>
        </w:rPr>
        <w:t>Нормативы на приобретение периодических печатных изданий</w:t>
      </w:r>
    </w:p>
    <w:p w:rsidR="00404894" w:rsidRPr="00BF7004" w:rsidRDefault="00404894" w:rsidP="00404894">
      <w:pPr>
        <w:jc w:val="center"/>
        <w:rPr>
          <w:sz w:val="16"/>
          <w:szCs w:val="16"/>
        </w:rPr>
      </w:pPr>
    </w:p>
    <w:p w:rsidR="00404894" w:rsidRPr="00BF7004" w:rsidRDefault="00404894" w:rsidP="00404894">
      <w:pPr>
        <w:widowControl w:val="0"/>
        <w:shd w:val="clear" w:color="auto" w:fill="FFFFFF"/>
        <w:autoSpaceDE w:val="0"/>
        <w:jc w:val="right"/>
        <w:rPr>
          <w:i/>
          <w:szCs w:val="26"/>
        </w:rPr>
      </w:pPr>
      <w:r w:rsidRPr="00BF7004">
        <w:rPr>
          <w:i/>
          <w:szCs w:val="26"/>
        </w:rPr>
        <w:t>Таблица № 2</w:t>
      </w:r>
      <w:r w:rsidR="000446DA">
        <w:rPr>
          <w:i/>
          <w:szCs w:val="26"/>
        </w:rPr>
        <w:t>1</w:t>
      </w:r>
    </w:p>
    <w:tbl>
      <w:tblPr>
        <w:tblStyle w:val="a5"/>
        <w:tblW w:w="0" w:type="auto"/>
        <w:tblLook w:val="04A0"/>
      </w:tblPr>
      <w:tblGrid>
        <w:gridCol w:w="567"/>
        <w:gridCol w:w="1971"/>
        <w:gridCol w:w="2815"/>
        <w:gridCol w:w="2126"/>
        <w:gridCol w:w="2268"/>
      </w:tblGrid>
      <w:tr w:rsidR="00404894" w:rsidRPr="00D92D0F" w:rsidTr="00F0099E">
        <w:tc>
          <w:tcPr>
            <w:tcW w:w="567" w:type="dxa"/>
            <w:vAlign w:val="center"/>
          </w:tcPr>
          <w:p w:rsidR="00404894" w:rsidRPr="00D92D0F" w:rsidRDefault="00404894" w:rsidP="00F009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2D0F">
              <w:t xml:space="preserve">№ </w:t>
            </w:r>
            <w:proofErr w:type="spellStart"/>
            <w:proofErr w:type="gramStart"/>
            <w:r w:rsidRPr="00D92D0F">
              <w:t>п</w:t>
            </w:r>
            <w:proofErr w:type="spellEnd"/>
            <w:proofErr w:type="gramEnd"/>
            <w:r w:rsidRPr="00D92D0F">
              <w:t>/</w:t>
            </w:r>
            <w:proofErr w:type="spellStart"/>
            <w:r w:rsidRPr="00D92D0F">
              <w:t>п</w:t>
            </w:r>
            <w:proofErr w:type="spellEnd"/>
          </w:p>
        </w:tc>
        <w:tc>
          <w:tcPr>
            <w:tcW w:w="1971" w:type="dxa"/>
            <w:vAlign w:val="center"/>
          </w:tcPr>
          <w:p w:rsidR="00404894" w:rsidRPr="00D92D0F" w:rsidRDefault="00404894" w:rsidP="00F009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2D0F">
              <w:t>Вид издания</w:t>
            </w:r>
          </w:p>
        </w:tc>
        <w:tc>
          <w:tcPr>
            <w:tcW w:w="2815" w:type="dxa"/>
            <w:vAlign w:val="center"/>
          </w:tcPr>
          <w:p w:rsidR="00404894" w:rsidRPr="00D92D0F" w:rsidRDefault="00404894" w:rsidP="00F009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2D0F">
              <w:t>Наименование издания</w:t>
            </w:r>
          </w:p>
        </w:tc>
        <w:tc>
          <w:tcPr>
            <w:tcW w:w="2126" w:type="dxa"/>
            <w:vAlign w:val="center"/>
          </w:tcPr>
          <w:p w:rsidR="00404894" w:rsidRPr="00D92D0F" w:rsidRDefault="00404894" w:rsidP="00F009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2D0F">
              <w:t>Количество</w:t>
            </w:r>
          </w:p>
          <w:p w:rsidR="00404894" w:rsidRPr="00D92D0F" w:rsidRDefault="00404894" w:rsidP="00F009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2D0F">
              <w:t>подписок в год</w:t>
            </w:r>
          </w:p>
        </w:tc>
        <w:tc>
          <w:tcPr>
            <w:tcW w:w="2268" w:type="dxa"/>
            <w:vAlign w:val="center"/>
          </w:tcPr>
          <w:p w:rsidR="00404894" w:rsidRDefault="00404894" w:rsidP="00F0099E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Цена </w:t>
            </w:r>
            <w:proofErr w:type="gramStart"/>
            <w:r>
              <w:t>годовой</w:t>
            </w:r>
            <w:proofErr w:type="gramEnd"/>
          </w:p>
          <w:p w:rsidR="00404894" w:rsidRPr="00D92D0F" w:rsidRDefault="00404894" w:rsidP="00F0099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D92D0F">
              <w:t>подписки, руб</w:t>
            </w:r>
            <w:r>
              <w:t>лей</w:t>
            </w:r>
          </w:p>
        </w:tc>
      </w:tr>
      <w:tr w:rsidR="00404894" w:rsidRPr="00BF7004" w:rsidTr="00F0099E">
        <w:tc>
          <w:tcPr>
            <w:tcW w:w="567" w:type="dxa"/>
            <w:vAlign w:val="center"/>
          </w:tcPr>
          <w:p w:rsidR="00404894" w:rsidRPr="00BF7004" w:rsidRDefault="00404894" w:rsidP="00F009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F7004">
              <w:rPr>
                <w:sz w:val="26"/>
                <w:szCs w:val="26"/>
              </w:rPr>
              <w:t>1</w:t>
            </w:r>
          </w:p>
        </w:tc>
        <w:tc>
          <w:tcPr>
            <w:tcW w:w="1971" w:type="dxa"/>
            <w:vAlign w:val="center"/>
          </w:tcPr>
          <w:p w:rsidR="00404894" w:rsidRPr="00BF7004" w:rsidRDefault="00404894" w:rsidP="00F009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Газета</w:t>
            </w:r>
          </w:p>
        </w:tc>
        <w:tc>
          <w:tcPr>
            <w:tcW w:w="2815" w:type="dxa"/>
            <w:vAlign w:val="center"/>
          </w:tcPr>
          <w:p w:rsidR="00404894" w:rsidRPr="00BF7004" w:rsidRDefault="00404894" w:rsidP="00F009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F7004">
              <w:rPr>
                <w:sz w:val="26"/>
                <w:szCs w:val="26"/>
              </w:rPr>
              <w:t>«Советская мысль»</w:t>
            </w:r>
          </w:p>
        </w:tc>
        <w:tc>
          <w:tcPr>
            <w:tcW w:w="2126" w:type="dxa"/>
            <w:vAlign w:val="center"/>
          </w:tcPr>
          <w:p w:rsidR="00404894" w:rsidRPr="00BF7004" w:rsidRDefault="00404894" w:rsidP="00F009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  <w:vAlign w:val="center"/>
          </w:tcPr>
          <w:p w:rsidR="00404894" w:rsidRPr="000E0471" w:rsidRDefault="00404894" w:rsidP="00F009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0E0471">
              <w:rPr>
                <w:sz w:val="26"/>
                <w:szCs w:val="26"/>
              </w:rPr>
              <w:t> 000,00</w:t>
            </w:r>
          </w:p>
        </w:tc>
      </w:tr>
      <w:tr w:rsidR="00404894" w:rsidRPr="00E75E8B" w:rsidTr="00F0099E">
        <w:tc>
          <w:tcPr>
            <w:tcW w:w="567" w:type="dxa"/>
            <w:vAlign w:val="center"/>
          </w:tcPr>
          <w:p w:rsidR="00404894" w:rsidRPr="00BF7004" w:rsidRDefault="00404894" w:rsidP="00F009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F7004">
              <w:rPr>
                <w:sz w:val="26"/>
                <w:szCs w:val="26"/>
              </w:rPr>
              <w:t>2</w:t>
            </w:r>
          </w:p>
        </w:tc>
        <w:tc>
          <w:tcPr>
            <w:tcW w:w="1971" w:type="dxa"/>
            <w:vAlign w:val="center"/>
          </w:tcPr>
          <w:p w:rsidR="00404894" w:rsidRPr="00BF7004" w:rsidRDefault="00404894" w:rsidP="00F009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Газета</w:t>
            </w:r>
          </w:p>
        </w:tc>
        <w:tc>
          <w:tcPr>
            <w:tcW w:w="2815" w:type="dxa"/>
            <w:vAlign w:val="center"/>
          </w:tcPr>
          <w:p w:rsidR="00404894" w:rsidRPr="00BF7004" w:rsidRDefault="00404894" w:rsidP="00F009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F7004">
              <w:rPr>
                <w:sz w:val="26"/>
                <w:szCs w:val="26"/>
              </w:rPr>
              <w:t>«</w:t>
            </w:r>
            <w:r>
              <w:rPr>
                <w:sz w:val="26"/>
                <w:szCs w:val="26"/>
              </w:rPr>
              <w:t>Красный север</w:t>
            </w:r>
            <w:r w:rsidRPr="00BF7004">
              <w:rPr>
                <w:sz w:val="26"/>
                <w:szCs w:val="26"/>
              </w:rPr>
              <w:t>»</w:t>
            </w:r>
          </w:p>
        </w:tc>
        <w:tc>
          <w:tcPr>
            <w:tcW w:w="2126" w:type="dxa"/>
            <w:vAlign w:val="center"/>
          </w:tcPr>
          <w:p w:rsidR="00404894" w:rsidRPr="00BF7004" w:rsidRDefault="00404894" w:rsidP="00F009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BF7004">
              <w:rPr>
                <w:sz w:val="26"/>
                <w:szCs w:val="26"/>
              </w:rPr>
              <w:t>1</w:t>
            </w:r>
          </w:p>
        </w:tc>
        <w:tc>
          <w:tcPr>
            <w:tcW w:w="2268" w:type="dxa"/>
            <w:vAlign w:val="center"/>
          </w:tcPr>
          <w:p w:rsidR="00404894" w:rsidRPr="000E0471" w:rsidRDefault="00404894" w:rsidP="00F009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Pr="000E0471">
              <w:rPr>
                <w:sz w:val="26"/>
                <w:szCs w:val="26"/>
              </w:rPr>
              <w:t> 000,00</w:t>
            </w:r>
          </w:p>
        </w:tc>
      </w:tr>
    </w:tbl>
    <w:p w:rsidR="00845624" w:rsidRPr="00717073" w:rsidRDefault="00845624" w:rsidP="00845624">
      <w:pPr>
        <w:rPr>
          <w:sz w:val="26"/>
          <w:szCs w:val="26"/>
        </w:rPr>
      </w:pPr>
    </w:p>
    <w:p w:rsidR="000446DA" w:rsidRDefault="000446DA" w:rsidP="0084562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446DA" w:rsidRDefault="000446DA" w:rsidP="0084562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446DA" w:rsidRDefault="000446DA" w:rsidP="0084562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845624" w:rsidRPr="00717073" w:rsidRDefault="00845624" w:rsidP="0084562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17073">
        <w:rPr>
          <w:b/>
          <w:sz w:val="26"/>
          <w:szCs w:val="26"/>
        </w:rPr>
        <w:lastRenderedPageBreak/>
        <w:t xml:space="preserve">9. Затраты на приобретение основных средств, </w:t>
      </w:r>
    </w:p>
    <w:p w:rsidR="00845624" w:rsidRPr="00717073" w:rsidRDefault="00845624" w:rsidP="0084562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17073">
        <w:rPr>
          <w:b/>
          <w:sz w:val="26"/>
          <w:szCs w:val="26"/>
        </w:rPr>
        <w:t xml:space="preserve">не </w:t>
      </w:r>
      <w:proofErr w:type="gramStart"/>
      <w:r w:rsidRPr="00717073">
        <w:rPr>
          <w:b/>
          <w:sz w:val="26"/>
          <w:szCs w:val="26"/>
        </w:rPr>
        <w:t>отнесённые</w:t>
      </w:r>
      <w:proofErr w:type="gramEnd"/>
      <w:r w:rsidRPr="00717073">
        <w:rPr>
          <w:b/>
          <w:sz w:val="26"/>
          <w:szCs w:val="26"/>
        </w:rPr>
        <w:t xml:space="preserve"> к затратам на приобретение основных средств </w:t>
      </w:r>
    </w:p>
    <w:p w:rsidR="00845624" w:rsidRPr="00717073" w:rsidRDefault="00845624" w:rsidP="00845624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717073">
        <w:rPr>
          <w:b/>
          <w:sz w:val="26"/>
          <w:szCs w:val="26"/>
        </w:rPr>
        <w:t>в рамках затрат на информационно-коммуникационные технологии</w:t>
      </w:r>
    </w:p>
    <w:p w:rsidR="00845624" w:rsidRPr="00717073" w:rsidRDefault="00845624" w:rsidP="008456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bookmarkStart w:id="8" w:name="Par847"/>
      <w:bookmarkEnd w:id="8"/>
    </w:p>
    <w:p w:rsidR="00845624" w:rsidRPr="00717073" w:rsidRDefault="00845624" w:rsidP="008456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17073">
        <w:rPr>
          <w:sz w:val="26"/>
          <w:szCs w:val="26"/>
        </w:rPr>
        <w:t>9.1. Затраты на приобретение мебели</w:t>
      </w:r>
      <w:r w:rsidR="00C46BC7" w:rsidRPr="00717073">
        <w:rPr>
          <w:sz w:val="26"/>
          <w:szCs w:val="26"/>
        </w:rPr>
        <w:t xml:space="preserve"> и учебного оборудования</w:t>
      </w:r>
      <w:r w:rsidRPr="00717073">
        <w:rPr>
          <w:sz w:val="26"/>
          <w:szCs w:val="26"/>
        </w:rPr>
        <w:t xml:space="preserve"> (</w:t>
      </w:r>
      <w:proofErr w:type="spellStart"/>
      <w:r w:rsidRPr="00717073">
        <w:rPr>
          <w:sz w:val="26"/>
          <w:szCs w:val="26"/>
        </w:rPr>
        <w:t>З</w:t>
      </w:r>
      <w:r w:rsidRPr="00717073">
        <w:rPr>
          <w:sz w:val="26"/>
          <w:szCs w:val="26"/>
          <w:vertAlign w:val="subscript"/>
        </w:rPr>
        <w:t>пмеб</w:t>
      </w:r>
      <w:proofErr w:type="spellEnd"/>
      <w:r w:rsidRPr="00717073">
        <w:rPr>
          <w:sz w:val="26"/>
          <w:szCs w:val="26"/>
        </w:rPr>
        <w:t>) опред</w:t>
      </w:r>
      <w:r w:rsidRPr="00717073">
        <w:rPr>
          <w:sz w:val="26"/>
          <w:szCs w:val="26"/>
        </w:rPr>
        <w:t>е</w:t>
      </w:r>
      <w:r w:rsidRPr="00717073">
        <w:rPr>
          <w:sz w:val="26"/>
          <w:szCs w:val="26"/>
        </w:rPr>
        <w:t>ляются по формуле:</w:t>
      </w:r>
    </w:p>
    <w:p w:rsidR="00B1006A" w:rsidRDefault="00845624" w:rsidP="00404894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717073">
        <w:rPr>
          <w:noProof/>
          <w:position w:val="-28"/>
          <w:sz w:val="26"/>
          <w:szCs w:val="26"/>
        </w:rPr>
        <w:drawing>
          <wp:inline distT="0" distB="0" distL="0" distR="0">
            <wp:extent cx="2084705" cy="664210"/>
            <wp:effectExtent l="19050" t="0" r="0" b="0"/>
            <wp:docPr id="260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 r="16730" b="-11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705" cy="664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5624" w:rsidRPr="00717073" w:rsidRDefault="00845624" w:rsidP="00B1006A">
      <w:pPr>
        <w:autoSpaceDE w:val="0"/>
        <w:autoSpaceDN w:val="0"/>
        <w:adjustRightInd w:val="0"/>
        <w:rPr>
          <w:sz w:val="26"/>
          <w:szCs w:val="26"/>
        </w:rPr>
      </w:pPr>
      <w:r w:rsidRPr="00717073">
        <w:rPr>
          <w:sz w:val="26"/>
          <w:szCs w:val="26"/>
        </w:rPr>
        <w:t>где:</w:t>
      </w:r>
    </w:p>
    <w:p w:rsidR="00845624" w:rsidRPr="00717073" w:rsidRDefault="00845624" w:rsidP="008456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717073">
        <w:rPr>
          <w:sz w:val="26"/>
          <w:szCs w:val="26"/>
        </w:rPr>
        <w:t>Q</w:t>
      </w:r>
      <w:r w:rsidRPr="00717073">
        <w:rPr>
          <w:sz w:val="26"/>
          <w:szCs w:val="26"/>
          <w:vertAlign w:val="subscript"/>
        </w:rPr>
        <w:t>i</w:t>
      </w:r>
      <w:proofErr w:type="spellEnd"/>
      <w:r w:rsidRPr="00717073">
        <w:rPr>
          <w:sz w:val="26"/>
          <w:szCs w:val="26"/>
          <w:vertAlign w:val="subscript"/>
        </w:rPr>
        <w:t xml:space="preserve"> </w:t>
      </w:r>
      <w:proofErr w:type="spellStart"/>
      <w:r w:rsidRPr="00717073">
        <w:rPr>
          <w:sz w:val="26"/>
          <w:szCs w:val="26"/>
          <w:vertAlign w:val="subscript"/>
        </w:rPr>
        <w:t>пмеб</w:t>
      </w:r>
      <w:proofErr w:type="spellEnd"/>
      <w:r w:rsidRPr="00717073">
        <w:rPr>
          <w:sz w:val="26"/>
          <w:szCs w:val="26"/>
        </w:rPr>
        <w:t xml:space="preserve"> - количество </w:t>
      </w:r>
      <w:proofErr w:type="spellStart"/>
      <w:r w:rsidRPr="00717073">
        <w:rPr>
          <w:sz w:val="26"/>
          <w:szCs w:val="26"/>
        </w:rPr>
        <w:t>i-х</w:t>
      </w:r>
      <w:proofErr w:type="spellEnd"/>
      <w:r w:rsidRPr="00717073">
        <w:rPr>
          <w:sz w:val="26"/>
          <w:szCs w:val="26"/>
        </w:rPr>
        <w:t xml:space="preserve"> предметов мебели в соответствии с нормативами орг</w:t>
      </w:r>
      <w:r w:rsidRPr="00717073">
        <w:rPr>
          <w:sz w:val="26"/>
          <w:szCs w:val="26"/>
        </w:rPr>
        <w:t>а</w:t>
      </w:r>
      <w:r w:rsidRPr="00717073">
        <w:rPr>
          <w:sz w:val="26"/>
          <w:szCs w:val="26"/>
        </w:rPr>
        <w:t>нов местного самоуправления;</w:t>
      </w:r>
    </w:p>
    <w:p w:rsidR="00845624" w:rsidRPr="00717073" w:rsidRDefault="00845624" w:rsidP="008456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717073">
        <w:rPr>
          <w:sz w:val="26"/>
          <w:szCs w:val="26"/>
        </w:rPr>
        <w:t>P</w:t>
      </w:r>
      <w:r w:rsidRPr="00717073">
        <w:rPr>
          <w:sz w:val="26"/>
          <w:szCs w:val="26"/>
          <w:vertAlign w:val="subscript"/>
        </w:rPr>
        <w:t>i</w:t>
      </w:r>
      <w:proofErr w:type="spellEnd"/>
      <w:r w:rsidRPr="00717073">
        <w:rPr>
          <w:sz w:val="26"/>
          <w:szCs w:val="26"/>
          <w:vertAlign w:val="subscript"/>
        </w:rPr>
        <w:t xml:space="preserve"> </w:t>
      </w:r>
      <w:proofErr w:type="spellStart"/>
      <w:r w:rsidRPr="00717073">
        <w:rPr>
          <w:sz w:val="26"/>
          <w:szCs w:val="26"/>
          <w:vertAlign w:val="subscript"/>
        </w:rPr>
        <w:t>пмеб</w:t>
      </w:r>
      <w:proofErr w:type="spellEnd"/>
      <w:r w:rsidRPr="00717073">
        <w:rPr>
          <w:sz w:val="26"/>
          <w:szCs w:val="26"/>
        </w:rPr>
        <w:t xml:space="preserve"> - цена i-го предмета мебели </w:t>
      </w:r>
      <w:r w:rsidR="00404894">
        <w:rPr>
          <w:sz w:val="26"/>
          <w:szCs w:val="26"/>
        </w:rPr>
        <w:t>в</w:t>
      </w:r>
      <w:r w:rsidRPr="00717073">
        <w:rPr>
          <w:sz w:val="26"/>
          <w:szCs w:val="26"/>
        </w:rPr>
        <w:t xml:space="preserve"> соответствии с нормативами органов мес</w:t>
      </w:r>
      <w:r w:rsidRPr="00717073">
        <w:rPr>
          <w:sz w:val="26"/>
          <w:szCs w:val="26"/>
        </w:rPr>
        <w:t>т</w:t>
      </w:r>
      <w:r w:rsidRPr="00717073">
        <w:rPr>
          <w:sz w:val="26"/>
          <w:szCs w:val="26"/>
        </w:rPr>
        <w:t>ного самоуправления.</w:t>
      </w:r>
    </w:p>
    <w:p w:rsidR="00845624" w:rsidRPr="00717073" w:rsidRDefault="00845624" w:rsidP="00845624">
      <w:pPr>
        <w:pStyle w:val="af0"/>
        <w:jc w:val="center"/>
        <w:rPr>
          <w:rFonts w:ascii="Times New Roman" w:hAnsi="Times New Roman"/>
          <w:i/>
          <w:sz w:val="26"/>
          <w:szCs w:val="26"/>
        </w:rPr>
      </w:pPr>
    </w:p>
    <w:p w:rsidR="00845624" w:rsidRDefault="003C4BB5" w:rsidP="00845624">
      <w:pPr>
        <w:pStyle w:val="af0"/>
        <w:jc w:val="center"/>
        <w:rPr>
          <w:rFonts w:ascii="Times New Roman" w:hAnsi="Times New Roman"/>
          <w:i/>
          <w:sz w:val="26"/>
          <w:szCs w:val="26"/>
        </w:rPr>
      </w:pPr>
      <w:r w:rsidRPr="00717073">
        <w:rPr>
          <w:rFonts w:ascii="Times New Roman" w:hAnsi="Times New Roman"/>
          <w:i/>
          <w:sz w:val="26"/>
          <w:szCs w:val="26"/>
        </w:rPr>
        <w:t>Нормативы на приобретение мебели</w:t>
      </w:r>
      <w:r w:rsidR="00845624" w:rsidRPr="00717073">
        <w:rPr>
          <w:rFonts w:ascii="Times New Roman" w:hAnsi="Times New Roman"/>
          <w:i/>
          <w:sz w:val="26"/>
          <w:szCs w:val="26"/>
        </w:rPr>
        <w:t xml:space="preserve"> </w:t>
      </w:r>
      <w:r w:rsidR="00CD24A9">
        <w:rPr>
          <w:rFonts w:ascii="Times New Roman" w:hAnsi="Times New Roman"/>
          <w:i/>
          <w:sz w:val="26"/>
          <w:szCs w:val="26"/>
        </w:rPr>
        <w:t>и учебного оборудования</w:t>
      </w:r>
    </w:p>
    <w:p w:rsidR="000446DA" w:rsidRPr="00717073" w:rsidRDefault="000446DA" w:rsidP="00845624">
      <w:pPr>
        <w:pStyle w:val="af0"/>
        <w:jc w:val="center"/>
        <w:rPr>
          <w:rFonts w:ascii="Times New Roman" w:hAnsi="Times New Roman"/>
          <w:i/>
          <w:sz w:val="26"/>
          <w:szCs w:val="26"/>
        </w:rPr>
      </w:pPr>
    </w:p>
    <w:p w:rsidR="00845624" w:rsidRPr="00717073" w:rsidRDefault="00845624" w:rsidP="00845624">
      <w:pPr>
        <w:widowControl w:val="0"/>
        <w:autoSpaceDE w:val="0"/>
        <w:autoSpaceDN w:val="0"/>
        <w:adjustRightInd w:val="0"/>
        <w:ind w:firstLine="567"/>
        <w:jc w:val="right"/>
        <w:rPr>
          <w:i/>
          <w:szCs w:val="26"/>
        </w:rPr>
      </w:pPr>
      <w:r w:rsidRPr="00717073">
        <w:rPr>
          <w:i/>
          <w:szCs w:val="26"/>
        </w:rPr>
        <w:t>Таблица № 2</w:t>
      </w:r>
      <w:r w:rsidR="000446DA">
        <w:rPr>
          <w:i/>
          <w:szCs w:val="26"/>
        </w:rPr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2"/>
        <w:gridCol w:w="2386"/>
        <w:gridCol w:w="1773"/>
        <w:gridCol w:w="1884"/>
        <w:gridCol w:w="1731"/>
        <w:gridCol w:w="1648"/>
      </w:tblGrid>
      <w:tr w:rsidR="00404894" w:rsidRPr="00717073" w:rsidTr="00404894">
        <w:trPr>
          <w:trHeight w:val="20"/>
        </w:trPr>
        <w:tc>
          <w:tcPr>
            <w:tcW w:w="219" w:type="pct"/>
          </w:tcPr>
          <w:p w:rsidR="00404894" w:rsidRPr="00717073" w:rsidRDefault="00404894" w:rsidP="00845624">
            <w:pPr>
              <w:ind w:right="-108"/>
              <w:jc w:val="center"/>
              <w:rPr>
                <w:color w:val="000000"/>
                <w:szCs w:val="26"/>
              </w:rPr>
            </w:pPr>
            <w:r w:rsidRPr="00717073">
              <w:rPr>
                <w:color w:val="000000"/>
                <w:szCs w:val="26"/>
              </w:rPr>
              <w:t xml:space="preserve">№ </w:t>
            </w:r>
            <w:proofErr w:type="spellStart"/>
            <w:proofErr w:type="gramStart"/>
            <w:r w:rsidRPr="00717073">
              <w:rPr>
                <w:color w:val="000000"/>
                <w:szCs w:val="26"/>
              </w:rPr>
              <w:t>п</w:t>
            </w:r>
            <w:proofErr w:type="spellEnd"/>
            <w:proofErr w:type="gramEnd"/>
            <w:r w:rsidRPr="00717073">
              <w:rPr>
                <w:color w:val="000000"/>
                <w:szCs w:val="26"/>
              </w:rPr>
              <w:t>/</w:t>
            </w:r>
            <w:proofErr w:type="spellStart"/>
            <w:r w:rsidRPr="00717073">
              <w:rPr>
                <w:color w:val="000000"/>
                <w:szCs w:val="26"/>
              </w:rPr>
              <w:t>п</w:t>
            </w:r>
            <w:proofErr w:type="spellEnd"/>
          </w:p>
          <w:p w:rsidR="00404894" w:rsidRPr="00717073" w:rsidRDefault="00404894" w:rsidP="00845624">
            <w:pPr>
              <w:ind w:firstLine="567"/>
              <w:jc w:val="center"/>
              <w:rPr>
                <w:color w:val="000000"/>
                <w:szCs w:val="26"/>
              </w:rPr>
            </w:pPr>
          </w:p>
        </w:tc>
        <w:tc>
          <w:tcPr>
            <w:tcW w:w="1211" w:type="pct"/>
            <w:hideMark/>
          </w:tcPr>
          <w:p w:rsidR="00404894" w:rsidRPr="00717073" w:rsidRDefault="00404894" w:rsidP="00845624">
            <w:pPr>
              <w:jc w:val="center"/>
              <w:rPr>
                <w:color w:val="000000"/>
                <w:szCs w:val="26"/>
              </w:rPr>
            </w:pPr>
            <w:r w:rsidRPr="00717073">
              <w:rPr>
                <w:color w:val="000000"/>
                <w:szCs w:val="26"/>
              </w:rPr>
              <w:t>Наименование</w:t>
            </w:r>
          </w:p>
        </w:tc>
        <w:tc>
          <w:tcPr>
            <w:tcW w:w="900" w:type="pct"/>
          </w:tcPr>
          <w:p w:rsidR="00404894" w:rsidRPr="00717073" w:rsidRDefault="00404894" w:rsidP="00845624">
            <w:pPr>
              <w:jc w:val="center"/>
              <w:rPr>
                <w:color w:val="000000"/>
                <w:szCs w:val="26"/>
              </w:rPr>
            </w:pPr>
            <w:r w:rsidRPr="00717073">
              <w:rPr>
                <w:color w:val="000000"/>
                <w:szCs w:val="26"/>
              </w:rPr>
              <w:t>Единица изм</w:t>
            </w:r>
            <w:r w:rsidRPr="00717073">
              <w:rPr>
                <w:color w:val="000000"/>
                <w:szCs w:val="26"/>
              </w:rPr>
              <w:t>е</w:t>
            </w:r>
            <w:r w:rsidRPr="00717073">
              <w:rPr>
                <w:color w:val="000000"/>
                <w:szCs w:val="26"/>
              </w:rPr>
              <w:t>рения</w:t>
            </w:r>
          </w:p>
        </w:tc>
        <w:tc>
          <w:tcPr>
            <w:tcW w:w="956" w:type="pct"/>
            <w:hideMark/>
          </w:tcPr>
          <w:p w:rsidR="00404894" w:rsidRPr="00717073" w:rsidRDefault="00404894" w:rsidP="008664B3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Количество </w:t>
            </w:r>
            <w:proofErr w:type="spellStart"/>
            <w:r>
              <w:rPr>
                <w:color w:val="000000"/>
                <w:szCs w:val="26"/>
                <w:lang w:val="en-US"/>
              </w:rPr>
              <w:t>i</w:t>
            </w:r>
            <w:proofErr w:type="spellEnd"/>
            <w:r w:rsidRPr="00404894">
              <w:rPr>
                <w:color w:val="000000"/>
                <w:szCs w:val="26"/>
              </w:rPr>
              <w:t>-</w:t>
            </w:r>
            <w:proofErr w:type="spellStart"/>
            <w:r>
              <w:rPr>
                <w:color w:val="000000"/>
                <w:szCs w:val="26"/>
              </w:rPr>
              <w:t>х</w:t>
            </w:r>
            <w:proofErr w:type="spellEnd"/>
            <w:r>
              <w:rPr>
                <w:color w:val="000000"/>
                <w:szCs w:val="26"/>
              </w:rPr>
              <w:t xml:space="preserve"> предметов м</w:t>
            </w:r>
            <w:r>
              <w:rPr>
                <w:color w:val="000000"/>
                <w:szCs w:val="26"/>
              </w:rPr>
              <w:t>е</w:t>
            </w:r>
            <w:r>
              <w:rPr>
                <w:color w:val="000000"/>
                <w:szCs w:val="26"/>
              </w:rPr>
              <w:t>бели в год в с</w:t>
            </w:r>
            <w:r>
              <w:rPr>
                <w:color w:val="000000"/>
                <w:szCs w:val="26"/>
              </w:rPr>
              <w:t>о</w:t>
            </w:r>
            <w:r>
              <w:rPr>
                <w:color w:val="000000"/>
                <w:szCs w:val="26"/>
              </w:rPr>
              <w:t>ответствии  с но</w:t>
            </w:r>
            <w:r>
              <w:rPr>
                <w:color w:val="000000"/>
                <w:szCs w:val="26"/>
              </w:rPr>
              <w:t>р</w:t>
            </w:r>
            <w:r>
              <w:rPr>
                <w:color w:val="000000"/>
                <w:szCs w:val="26"/>
              </w:rPr>
              <w:t>мативами органов мес</w:t>
            </w:r>
            <w:r>
              <w:rPr>
                <w:color w:val="000000"/>
                <w:szCs w:val="26"/>
              </w:rPr>
              <w:t>т</w:t>
            </w:r>
            <w:r>
              <w:rPr>
                <w:color w:val="000000"/>
                <w:szCs w:val="26"/>
              </w:rPr>
              <w:t>ного сам</w:t>
            </w:r>
            <w:r>
              <w:rPr>
                <w:color w:val="000000"/>
                <w:szCs w:val="26"/>
              </w:rPr>
              <w:t>о</w:t>
            </w:r>
            <w:r>
              <w:rPr>
                <w:color w:val="000000"/>
                <w:szCs w:val="26"/>
              </w:rPr>
              <w:t>управления</w:t>
            </w:r>
            <w:r w:rsidRPr="00717073">
              <w:rPr>
                <w:color w:val="000000"/>
                <w:szCs w:val="26"/>
              </w:rPr>
              <w:t xml:space="preserve"> </w:t>
            </w:r>
          </w:p>
        </w:tc>
        <w:tc>
          <w:tcPr>
            <w:tcW w:w="878" w:type="pct"/>
          </w:tcPr>
          <w:p w:rsidR="00404894" w:rsidRPr="00717073" w:rsidRDefault="00404894" w:rsidP="00845624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Срок испол</w:t>
            </w:r>
            <w:r>
              <w:rPr>
                <w:color w:val="000000"/>
                <w:szCs w:val="26"/>
              </w:rPr>
              <w:t>ь</w:t>
            </w:r>
            <w:r>
              <w:rPr>
                <w:color w:val="000000"/>
                <w:szCs w:val="26"/>
              </w:rPr>
              <w:t>зования (в г</w:t>
            </w:r>
            <w:r>
              <w:rPr>
                <w:color w:val="000000"/>
                <w:szCs w:val="26"/>
              </w:rPr>
              <w:t>о</w:t>
            </w:r>
            <w:r>
              <w:rPr>
                <w:color w:val="000000"/>
                <w:szCs w:val="26"/>
              </w:rPr>
              <w:t>дах)</w:t>
            </w:r>
          </w:p>
        </w:tc>
        <w:tc>
          <w:tcPr>
            <w:tcW w:w="836" w:type="pct"/>
            <w:hideMark/>
          </w:tcPr>
          <w:p w:rsidR="00404894" w:rsidRPr="00717073" w:rsidRDefault="00404894" w:rsidP="00845624">
            <w:pPr>
              <w:jc w:val="center"/>
              <w:rPr>
                <w:color w:val="000000"/>
                <w:szCs w:val="26"/>
              </w:rPr>
            </w:pPr>
            <w:r w:rsidRPr="00717073">
              <w:rPr>
                <w:color w:val="000000"/>
                <w:szCs w:val="26"/>
              </w:rPr>
              <w:t>Цена 1 пре</w:t>
            </w:r>
            <w:r w:rsidRPr="00717073">
              <w:rPr>
                <w:color w:val="000000"/>
                <w:szCs w:val="26"/>
              </w:rPr>
              <w:t>д</w:t>
            </w:r>
            <w:r w:rsidRPr="00717073">
              <w:rPr>
                <w:color w:val="000000"/>
                <w:szCs w:val="26"/>
              </w:rPr>
              <w:t>мета</w:t>
            </w:r>
          </w:p>
          <w:p w:rsidR="00404894" w:rsidRPr="00717073" w:rsidRDefault="00404894" w:rsidP="00845624">
            <w:pPr>
              <w:jc w:val="center"/>
              <w:rPr>
                <w:color w:val="000000"/>
                <w:szCs w:val="26"/>
              </w:rPr>
            </w:pPr>
            <w:r w:rsidRPr="00717073">
              <w:rPr>
                <w:color w:val="000000"/>
                <w:szCs w:val="26"/>
              </w:rPr>
              <w:t>мебели и учебного оборудов</w:t>
            </w:r>
            <w:r w:rsidRPr="00717073">
              <w:rPr>
                <w:color w:val="000000"/>
                <w:szCs w:val="26"/>
              </w:rPr>
              <w:t>а</w:t>
            </w:r>
            <w:r w:rsidRPr="00717073">
              <w:rPr>
                <w:color w:val="000000"/>
                <w:szCs w:val="26"/>
              </w:rPr>
              <w:t>ния</w:t>
            </w:r>
          </w:p>
          <w:p w:rsidR="00404894" w:rsidRPr="00717073" w:rsidRDefault="00404894" w:rsidP="00845624">
            <w:pPr>
              <w:jc w:val="center"/>
              <w:rPr>
                <w:color w:val="000000"/>
                <w:szCs w:val="26"/>
              </w:rPr>
            </w:pPr>
            <w:r w:rsidRPr="00717073">
              <w:rPr>
                <w:color w:val="000000"/>
                <w:szCs w:val="26"/>
              </w:rPr>
              <w:t>в соответс</w:t>
            </w:r>
            <w:r w:rsidRPr="00717073">
              <w:rPr>
                <w:color w:val="000000"/>
                <w:szCs w:val="26"/>
              </w:rPr>
              <w:t>т</w:t>
            </w:r>
            <w:r w:rsidRPr="00717073">
              <w:rPr>
                <w:color w:val="000000"/>
                <w:szCs w:val="26"/>
              </w:rPr>
              <w:t xml:space="preserve">вии </w:t>
            </w:r>
          </w:p>
          <w:p w:rsidR="00404894" w:rsidRPr="00717073" w:rsidRDefault="00404894" w:rsidP="00845624">
            <w:pPr>
              <w:jc w:val="center"/>
              <w:rPr>
                <w:color w:val="000000"/>
                <w:szCs w:val="26"/>
              </w:rPr>
            </w:pPr>
            <w:r w:rsidRPr="00717073">
              <w:rPr>
                <w:color w:val="000000"/>
                <w:szCs w:val="26"/>
              </w:rPr>
              <w:t>с норматив</w:t>
            </w:r>
            <w:r w:rsidRPr="00717073">
              <w:rPr>
                <w:color w:val="000000"/>
                <w:szCs w:val="26"/>
              </w:rPr>
              <w:t>а</w:t>
            </w:r>
            <w:r w:rsidRPr="00717073">
              <w:rPr>
                <w:color w:val="000000"/>
                <w:szCs w:val="26"/>
              </w:rPr>
              <w:t>ми, руб.</w:t>
            </w:r>
          </w:p>
        </w:tc>
      </w:tr>
      <w:tr w:rsidR="00404894" w:rsidRPr="00717073" w:rsidTr="00404894">
        <w:trPr>
          <w:trHeight w:val="20"/>
        </w:trPr>
        <w:tc>
          <w:tcPr>
            <w:tcW w:w="219" w:type="pct"/>
            <w:hideMark/>
          </w:tcPr>
          <w:p w:rsidR="00404894" w:rsidRPr="00717073" w:rsidRDefault="00404894" w:rsidP="00845624">
            <w:pPr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11" w:type="pct"/>
            <w:hideMark/>
          </w:tcPr>
          <w:p w:rsidR="00404894" w:rsidRPr="00717073" w:rsidRDefault="00404894" w:rsidP="00845624">
            <w:pPr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Кресло офисное</w:t>
            </w:r>
          </w:p>
        </w:tc>
        <w:tc>
          <w:tcPr>
            <w:tcW w:w="900" w:type="pct"/>
          </w:tcPr>
          <w:p w:rsidR="00404894" w:rsidRPr="00717073" w:rsidRDefault="00404894" w:rsidP="00845624">
            <w:pPr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956" w:type="pct"/>
            <w:vAlign w:val="center"/>
            <w:hideMark/>
          </w:tcPr>
          <w:p w:rsidR="00404894" w:rsidRPr="00717073" w:rsidRDefault="00404894" w:rsidP="0084562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878" w:type="pct"/>
          </w:tcPr>
          <w:p w:rsidR="00404894" w:rsidRPr="00717073" w:rsidRDefault="00404894" w:rsidP="0084562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836" w:type="pct"/>
            <w:vAlign w:val="center"/>
            <w:hideMark/>
          </w:tcPr>
          <w:p w:rsidR="00404894" w:rsidRPr="00717073" w:rsidRDefault="00404894" w:rsidP="0084562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</w:t>
            </w:r>
            <w:r w:rsidRPr="00717073">
              <w:rPr>
                <w:color w:val="000000"/>
                <w:sz w:val="26"/>
                <w:szCs w:val="26"/>
              </w:rPr>
              <w:t>000,00</w:t>
            </w:r>
          </w:p>
        </w:tc>
      </w:tr>
      <w:tr w:rsidR="00404894" w:rsidRPr="00717073" w:rsidTr="00404894">
        <w:trPr>
          <w:trHeight w:val="20"/>
        </w:trPr>
        <w:tc>
          <w:tcPr>
            <w:tcW w:w="219" w:type="pct"/>
            <w:hideMark/>
          </w:tcPr>
          <w:p w:rsidR="00404894" w:rsidRPr="00717073" w:rsidRDefault="00404894" w:rsidP="00845624">
            <w:pPr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1211" w:type="pct"/>
            <w:hideMark/>
          </w:tcPr>
          <w:p w:rsidR="00404894" w:rsidRPr="00717073" w:rsidRDefault="00404894" w:rsidP="00845624">
            <w:pPr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Шкаф офисный</w:t>
            </w:r>
          </w:p>
        </w:tc>
        <w:tc>
          <w:tcPr>
            <w:tcW w:w="900" w:type="pct"/>
            <w:vAlign w:val="center"/>
          </w:tcPr>
          <w:p w:rsidR="00404894" w:rsidRPr="00717073" w:rsidRDefault="00404894" w:rsidP="003C4BB5">
            <w:pPr>
              <w:jc w:val="center"/>
            </w:pPr>
            <w:r w:rsidRPr="00717073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956" w:type="pct"/>
            <w:vAlign w:val="center"/>
            <w:hideMark/>
          </w:tcPr>
          <w:p w:rsidR="00404894" w:rsidRPr="00717073" w:rsidRDefault="00404894" w:rsidP="00845624">
            <w:pPr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878" w:type="pct"/>
          </w:tcPr>
          <w:p w:rsidR="00404894" w:rsidRPr="00717073" w:rsidRDefault="000446DA" w:rsidP="0084562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836" w:type="pct"/>
            <w:vAlign w:val="center"/>
            <w:hideMark/>
          </w:tcPr>
          <w:p w:rsidR="00404894" w:rsidRPr="00717073" w:rsidRDefault="00404894" w:rsidP="00845624">
            <w:pPr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25000,00</w:t>
            </w:r>
          </w:p>
        </w:tc>
      </w:tr>
      <w:tr w:rsidR="00404894" w:rsidRPr="00717073" w:rsidTr="00404894">
        <w:trPr>
          <w:trHeight w:val="20"/>
        </w:trPr>
        <w:tc>
          <w:tcPr>
            <w:tcW w:w="219" w:type="pct"/>
            <w:hideMark/>
          </w:tcPr>
          <w:p w:rsidR="00404894" w:rsidRPr="00717073" w:rsidRDefault="00404894" w:rsidP="00845624">
            <w:pPr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1211" w:type="pct"/>
            <w:hideMark/>
          </w:tcPr>
          <w:p w:rsidR="00404894" w:rsidRPr="00717073" w:rsidRDefault="00404894" w:rsidP="00845624">
            <w:pPr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Стол офисный (компьютерный)</w:t>
            </w:r>
          </w:p>
        </w:tc>
        <w:tc>
          <w:tcPr>
            <w:tcW w:w="900" w:type="pct"/>
            <w:vAlign w:val="center"/>
          </w:tcPr>
          <w:p w:rsidR="00404894" w:rsidRPr="00717073" w:rsidRDefault="00404894" w:rsidP="003C4BB5">
            <w:pPr>
              <w:jc w:val="center"/>
            </w:pPr>
            <w:r w:rsidRPr="00717073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956" w:type="pct"/>
            <w:vAlign w:val="center"/>
            <w:hideMark/>
          </w:tcPr>
          <w:p w:rsidR="00404894" w:rsidRPr="00717073" w:rsidRDefault="00404894" w:rsidP="00845624">
            <w:pPr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878" w:type="pct"/>
          </w:tcPr>
          <w:p w:rsidR="00404894" w:rsidRPr="00717073" w:rsidRDefault="000446DA" w:rsidP="0084562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836" w:type="pct"/>
            <w:vAlign w:val="center"/>
            <w:hideMark/>
          </w:tcPr>
          <w:p w:rsidR="00404894" w:rsidRPr="00717073" w:rsidRDefault="00404894" w:rsidP="00845624">
            <w:pPr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15000,00</w:t>
            </w:r>
          </w:p>
        </w:tc>
      </w:tr>
      <w:tr w:rsidR="00404894" w:rsidRPr="00717073" w:rsidTr="00404894">
        <w:trPr>
          <w:trHeight w:val="20"/>
        </w:trPr>
        <w:tc>
          <w:tcPr>
            <w:tcW w:w="219" w:type="pct"/>
            <w:hideMark/>
          </w:tcPr>
          <w:p w:rsidR="00404894" w:rsidRPr="00717073" w:rsidRDefault="00404894" w:rsidP="00845624">
            <w:pPr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1211" w:type="pct"/>
            <w:hideMark/>
          </w:tcPr>
          <w:p w:rsidR="00404894" w:rsidRPr="00717073" w:rsidRDefault="00404894" w:rsidP="00845624">
            <w:pPr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Стеллаж</w:t>
            </w:r>
          </w:p>
        </w:tc>
        <w:tc>
          <w:tcPr>
            <w:tcW w:w="900" w:type="pct"/>
            <w:vAlign w:val="center"/>
          </w:tcPr>
          <w:p w:rsidR="00404894" w:rsidRPr="00717073" w:rsidRDefault="00404894" w:rsidP="003C4BB5">
            <w:pPr>
              <w:jc w:val="center"/>
            </w:pPr>
            <w:r w:rsidRPr="00717073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956" w:type="pct"/>
            <w:vAlign w:val="center"/>
            <w:hideMark/>
          </w:tcPr>
          <w:p w:rsidR="00404894" w:rsidRPr="00717073" w:rsidRDefault="00404894" w:rsidP="00845624">
            <w:pPr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878" w:type="pct"/>
          </w:tcPr>
          <w:p w:rsidR="00404894" w:rsidRPr="00717073" w:rsidRDefault="000446DA" w:rsidP="0084562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836" w:type="pct"/>
            <w:vAlign w:val="center"/>
            <w:hideMark/>
          </w:tcPr>
          <w:p w:rsidR="00404894" w:rsidRPr="00717073" w:rsidRDefault="00404894" w:rsidP="00845624">
            <w:pPr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10000,00</w:t>
            </w:r>
          </w:p>
        </w:tc>
      </w:tr>
      <w:tr w:rsidR="000446DA" w:rsidRPr="00717073" w:rsidTr="00404894">
        <w:trPr>
          <w:trHeight w:val="20"/>
        </w:trPr>
        <w:tc>
          <w:tcPr>
            <w:tcW w:w="219" w:type="pct"/>
            <w:hideMark/>
          </w:tcPr>
          <w:p w:rsidR="000446DA" w:rsidRPr="00717073" w:rsidRDefault="000446DA" w:rsidP="0084562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1211" w:type="pct"/>
            <w:hideMark/>
          </w:tcPr>
          <w:p w:rsidR="000446DA" w:rsidRPr="00717073" w:rsidRDefault="000446DA" w:rsidP="00845624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Стол приставной</w:t>
            </w:r>
          </w:p>
        </w:tc>
        <w:tc>
          <w:tcPr>
            <w:tcW w:w="900" w:type="pct"/>
            <w:vAlign w:val="center"/>
          </w:tcPr>
          <w:p w:rsidR="000446DA" w:rsidRPr="00717073" w:rsidRDefault="000446DA" w:rsidP="0002689C">
            <w:pPr>
              <w:jc w:val="center"/>
            </w:pPr>
            <w:r w:rsidRPr="00717073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956" w:type="pct"/>
            <w:vAlign w:val="center"/>
            <w:hideMark/>
          </w:tcPr>
          <w:p w:rsidR="000446DA" w:rsidRPr="00717073" w:rsidRDefault="000446DA" w:rsidP="0002689C">
            <w:pPr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878" w:type="pct"/>
          </w:tcPr>
          <w:p w:rsidR="000446DA" w:rsidRPr="00717073" w:rsidRDefault="000446DA" w:rsidP="0002689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836" w:type="pct"/>
            <w:vAlign w:val="center"/>
            <w:hideMark/>
          </w:tcPr>
          <w:p w:rsidR="000446DA" w:rsidRPr="00717073" w:rsidRDefault="000446DA" w:rsidP="0084562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5000,00</w:t>
            </w:r>
          </w:p>
        </w:tc>
      </w:tr>
    </w:tbl>
    <w:p w:rsidR="003C4BB5" w:rsidRPr="00717073" w:rsidRDefault="003C4BB5" w:rsidP="00845624">
      <w:pPr>
        <w:pStyle w:val="af0"/>
        <w:jc w:val="center"/>
        <w:rPr>
          <w:rFonts w:ascii="Times New Roman" w:hAnsi="Times New Roman"/>
          <w:b/>
          <w:sz w:val="26"/>
          <w:szCs w:val="26"/>
        </w:rPr>
      </w:pPr>
      <w:bookmarkStart w:id="9" w:name="Par862"/>
      <w:bookmarkEnd w:id="9"/>
    </w:p>
    <w:p w:rsidR="00845624" w:rsidRPr="00717073" w:rsidRDefault="00845624" w:rsidP="00845624">
      <w:pPr>
        <w:pStyle w:val="af0"/>
        <w:jc w:val="center"/>
        <w:rPr>
          <w:rFonts w:ascii="Times New Roman" w:hAnsi="Times New Roman"/>
          <w:b/>
          <w:sz w:val="26"/>
          <w:szCs w:val="26"/>
        </w:rPr>
      </w:pPr>
      <w:r w:rsidRPr="00717073">
        <w:rPr>
          <w:rFonts w:ascii="Times New Roman" w:hAnsi="Times New Roman"/>
          <w:b/>
          <w:sz w:val="26"/>
          <w:szCs w:val="26"/>
        </w:rPr>
        <w:t xml:space="preserve">10. Затраты на приобретение материальных запасов, </w:t>
      </w:r>
    </w:p>
    <w:p w:rsidR="00845624" w:rsidRPr="00717073" w:rsidRDefault="00845624" w:rsidP="00845624">
      <w:pPr>
        <w:pStyle w:val="af0"/>
        <w:jc w:val="center"/>
        <w:rPr>
          <w:rFonts w:ascii="Times New Roman" w:hAnsi="Times New Roman"/>
          <w:b/>
          <w:sz w:val="26"/>
          <w:szCs w:val="26"/>
        </w:rPr>
      </w:pPr>
      <w:r w:rsidRPr="00717073">
        <w:rPr>
          <w:rFonts w:ascii="Times New Roman" w:hAnsi="Times New Roman"/>
          <w:b/>
          <w:sz w:val="26"/>
          <w:szCs w:val="26"/>
        </w:rPr>
        <w:t xml:space="preserve">не </w:t>
      </w:r>
      <w:proofErr w:type="gramStart"/>
      <w:r w:rsidRPr="00717073">
        <w:rPr>
          <w:rFonts w:ascii="Times New Roman" w:hAnsi="Times New Roman"/>
          <w:b/>
          <w:sz w:val="26"/>
          <w:szCs w:val="26"/>
        </w:rPr>
        <w:t>отнесённые</w:t>
      </w:r>
      <w:proofErr w:type="gramEnd"/>
      <w:r w:rsidRPr="00717073">
        <w:rPr>
          <w:rFonts w:ascii="Times New Roman" w:hAnsi="Times New Roman"/>
          <w:b/>
          <w:sz w:val="26"/>
          <w:szCs w:val="26"/>
        </w:rPr>
        <w:t xml:space="preserve"> к затратам на приобретение материальных запасов </w:t>
      </w:r>
    </w:p>
    <w:p w:rsidR="00845624" w:rsidRPr="00717073" w:rsidRDefault="00845624" w:rsidP="00845624">
      <w:pPr>
        <w:pStyle w:val="af0"/>
        <w:jc w:val="center"/>
        <w:rPr>
          <w:rFonts w:ascii="Times New Roman" w:hAnsi="Times New Roman"/>
          <w:b/>
          <w:sz w:val="26"/>
          <w:szCs w:val="26"/>
        </w:rPr>
      </w:pPr>
      <w:r w:rsidRPr="00717073">
        <w:rPr>
          <w:rFonts w:ascii="Times New Roman" w:hAnsi="Times New Roman"/>
          <w:b/>
          <w:sz w:val="26"/>
          <w:szCs w:val="26"/>
        </w:rPr>
        <w:t>в рамках затрат на информационно-коммуникационные технологии</w:t>
      </w:r>
    </w:p>
    <w:p w:rsidR="00845624" w:rsidRPr="00717073" w:rsidRDefault="00845624" w:rsidP="00845624">
      <w:pPr>
        <w:pStyle w:val="af0"/>
        <w:rPr>
          <w:rFonts w:ascii="Times New Roman" w:hAnsi="Times New Roman"/>
          <w:sz w:val="20"/>
          <w:szCs w:val="26"/>
        </w:rPr>
      </w:pPr>
    </w:p>
    <w:p w:rsidR="00845624" w:rsidRPr="00717073" w:rsidRDefault="00845624" w:rsidP="00845624">
      <w:pPr>
        <w:widowControl w:val="0"/>
        <w:autoSpaceDE w:val="0"/>
        <w:autoSpaceDN w:val="0"/>
        <w:adjustRightInd w:val="0"/>
        <w:ind w:firstLine="567"/>
        <w:jc w:val="right"/>
        <w:rPr>
          <w:i/>
          <w:sz w:val="26"/>
          <w:szCs w:val="26"/>
        </w:rPr>
      </w:pPr>
    </w:p>
    <w:p w:rsidR="00845624" w:rsidRPr="00717073" w:rsidRDefault="00845624" w:rsidP="008456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17073">
        <w:rPr>
          <w:sz w:val="26"/>
          <w:szCs w:val="26"/>
        </w:rPr>
        <w:t>10.1. Затраты на приобретение канцелярских принадлежностей (</w:t>
      </w:r>
      <w:proofErr w:type="spellStart"/>
      <w:r w:rsidRPr="00717073">
        <w:rPr>
          <w:sz w:val="26"/>
          <w:szCs w:val="26"/>
        </w:rPr>
        <w:t>З</w:t>
      </w:r>
      <w:r w:rsidRPr="00717073">
        <w:rPr>
          <w:sz w:val="26"/>
          <w:szCs w:val="26"/>
          <w:vertAlign w:val="subscript"/>
        </w:rPr>
        <w:t>канц</w:t>
      </w:r>
      <w:proofErr w:type="spellEnd"/>
      <w:r w:rsidRPr="00717073">
        <w:rPr>
          <w:sz w:val="26"/>
          <w:szCs w:val="26"/>
        </w:rPr>
        <w:t>) опред</w:t>
      </w:r>
      <w:r w:rsidRPr="00717073">
        <w:rPr>
          <w:sz w:val="26"/>
          <w:szCs w:val="26"/>
        </w:rPr>
        <w:t>е</w:t>
      </w:r>
      <w:r w:rsidRPr="00717073">
        <w:rPr>
          <w:sz w:val="26"/>
          <w:szCs w:val="26"/>
        </w:rPr>
        <w:t>ляются по формуле:</w:t>
      </w:r>
    </w:p>
    <w:p w:rsidR="00845624" w:rsidRPr="00717073" w:rsidRDefault="00845624" w:rsidP="00845624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717073">
        <w:rPr>
          <w:noProof/>
          <w:position w:val="-28"/>
          <w:sz w:val="26"/>
          <w:szCs w:val="26"/>
        </w:rPr>
        <w:drawing>
          <wp:inline distT="0" distB="0" distL="0" distR="0">
            <wp:extent cx="2536190" cy="598805"/>
            <wp:effectExtent l="0" t="0" r="0" b="0"/>
            <wp:docPr id="261" name="Рисунок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 r="135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6190" cy="598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5624" w:rsidRPr="00717073" w:rsidRDefault="00845624" w:rsidP="008456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17073">
        <w:rPr>
          <w:sz w:val="26"/>
          <w:szCs w:val="26"/>
        </w:rPr>
        <w:t>где:</w:t>
      </w:r>
    </w:p>
    <w:p w:rsidR="00845624" w:rsidRPr="00717073" w:rsidRDefault="00845624" w:rsidP="00845624">
      <w:pPr>
        <w:autoSpaceDE w:val="0"/>
        <w:autoSpaceDN w:val="0"/>
        <w:adjustRightInd w:val="0"/>
        <w:ind w:firstLine="709"/>
        <w:jc w:val="center"/>
      </w:pPr>
    </w:p>
    <w:p w:rsidR="00845624" w:rsidRPr="00717073" w:rsidRDefault="00845624" w:rsidP="008456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717073">
        <w:rPr>
          <w:sz w:val="26"/>
          <w:szCs w:val="26"/>
        </w:rPr>
        <w:lastRenderedPageBreak/>
        <w:t>N</w:t>
      </w:r>
      <w:r w:rsidRPr="00717073">
        <w:rPr>
          <w:sz w:val="26"/>
          <w:szCs w:val="26"/>
          <w:vertAlign w:val="subscript"/>
        </w:rPr>
        <w:t>i</w:t>
      </w:r>
      <w:proofErr w:type="spellEnd"/>
      <w:r w:rsidRPr="00717073">
        <w:rPr>
          <w:sz w:val="26"/>
          <w:szCs w:val="26"/>
          <w:vertAlign w:val="subscript"/>
        </w:rPr>
        <w:t xml:space="preserve"> </w:t>
      </w:r>
      <w:proofErr w:type="spellStart"/>
      <w:proofErr w:type="gramStart"/>
      <w:r w:rsidRPr="00717073">
        <w:rPr>
          <w:sz w:val="26"/>
          <w:szCs w:val="26"/>
          <w:vertAlign w:val="subscript"/>
        </w:rPr>
        <w:t>канц</w:t>
      </w:r>
      <w:proofErr w:type="spellEnd"/>
      <w:proofErr w:type="gramEnd"/>
      <w:r w:rsidRPr="00717073">
        <w:rPr>
          <w:sz w:val="26"/>
          <w:szCs w:val="26"/>
        </w:rPr>
        <w:t xml:space="preserve"> - количество i-го предмета канцелярских принадлежностей в соответс</w:t>
      </w:r>
      <w:r w:rsidRPr="00717073">
        <w:rPr>
          <w:sz w:val="26"/>
          <w:szCs w:val="26"/>
        </w:rPr>
        <w:t>т</w:t>
      </w:r>
      <w:r w:rsidRPr="00717073">
        <w:rPr>
          <w:sz w:val="26"/>
          <w:szCs w:val="26"/>
        </w:rPr>
        <w:t>вии с нормативами органов местного самоуправления в расчёте на основного рабо</w:t>
      </w:r>
      <w:r w:rsidRPr="00717073">
        <w:rPr>
          <w:sz w:val="26"/>
          <w:szCs w:val="26"/>
        </w:rPr>
        <w:t>т</w:t>
      </w:r>
      <w:r w:rsidRPr="00717073">
        <w:rPr>
          <w:sz w:val="26"/>
          <w:szCs w:val="26"/>
        </w:rPr>
        <w:t>ника;</w:t>
      </w:r>
    </w:p>
    <w:p w:rsidR="00845624" w:rsidRPr="00717073" w:rsidRDefault="00845624" w:rsidP="008456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17073">
        <w:rPr>
          <w:sz w:val="26"/>
          <w:szCs w:val="26"/>
        </w:rPr>
        <w:t>Ч</w:t>
      </w:r>
      <w:r w:rsidRPr="00717073">
        <w:rPr>
          <w:sz w:val="26"/>
          <w:szCs w:val="26"/>
          <w:vertAlign w:val="subscript"/>
        </w:rPr>
        <w:t>оп</w:t>
      </w:r>
      <w:r w:rsidRPr="00717073">
        <w:rPr>
          <w:sz w:val="26"/>
          <w:szCs w:val="26"/>
        </w:rPr>
        <w:t xml:space="preserve"> - расчётная численность основных работников, определяемая в соответс</w:t>
      </w:r>
      <w:r w:rsidRPr="00717073">
        <w:rPr>
          <w:sz w:val="26"/>
          <w:szCs w:val="26"/>
        </w:rPr>
        <w:t>т</w:t>
      </w:r>
      <w:r w:rsidRPr="00717073">
        <w:rPr>
          <w:sz w:val="26"/>
          <w:szCs w:val="26"/>
        </w:rPr>
        <w:t xml:space="preserve">вии с </w:t>
      </w:r>
      <w:hyperlink r:id="rId39" w:history="1">
        <w:r w:rsidRPr="00717073">
          <w:rPr>
            <w:rStyle w:val="ad"/>
            <w:color w:val="auto"/>
            <w:sz w:val="26"/>
            <w:szCs w:val="26"/>
            <w:u w:val="none"/>
          </w:rPr>
          <w:t>пунктами 17</w:t>
        </w:r>
      </w:hyperlink>
      <w:r w:rsidRPr="00717073">
        <w:rPr>
          <w:sz w:val="26"/>
          <w:szCs w:val="26"/>
        </w:rPr>
        <w:t xml:space="preserve">, 18, 20 и </w:t>
      </w:r>
      <w:hyperlink r:id="rId40" w:history="1">
        <w:r w:rsidRPr="00717073">
          <w:rPr>
            <w:rStyle w:val="ad"/>
            <w:color w:val="auto"/>
            <w:sz w:val="26"/>
            <w:szCs w:val="26"/>
            <w:u w:val="none"/>
          </w:rPr>
          <w:t>22</w:t>
        </w:r>
      </w:hyperlink>
      <w:r w:rsidRPr="00717073">
        <w:rPr>
          <w:sz w:val="26"/>
          <w:szCs w:val="26"/>
        </w:rPr>
        <w:t xml:space="preserve"> общих правил определения нормативных затрат;</w:t>
      </w:r>
    </w:p>
    <w:p w:rsidR="00845624" w:rsidRPr="00717073" w:rsidRDefault="00845624" w:rsidP="008456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717073">
        <w:rPr>
          <w:sz w:val="26"/>
          <w:szCs w:val="26"/>
        </w:rPr>
        <w:t>P</w:t>
      </w:r>
      <w:r w:rsidRPr="00717073">
        <w:rPr>
          <w:sz w:val="26"/>
          <w:szCs w:val="26"/>
          <w:vertAlign w:val="subscript"/>
        </w:rPr>
        <w:t>i</w:t>
      </w:r>
      <w:proofErr w:type="spellEnd"/>
      <w:r w:rsidRPr="00717073">
        <w:rPr>
          <w:sz w:val="26"/>
          <w:szCs w:val="26"/>
          <w:vertAlign w:val="subscript"/>
        </w:rPr>
        <w:t xml:space="preserve"> </w:t>
      </w:r>
      <w:proofErr w:type="spellStart"/>
      <w:proofErr w:type="gramStart"/>
      <w:r w:rsidRPr="00717073">
        <w:rPr>
          <w:sz w:val="26"/>
          <w:szCs w:val="26"/>
          <w:vertAlign w:val="subscript"/>
        </w:rPr>
        <w:t>канц</w:t>
      </w:r>
      <w:proofErr w:type="spellEnd"/>
      <w:proofErr w:type="gramEnd"/>
      <w:r w:rsidRPr="00717073">
        <w:rPr>
          <w:sz w:val="26"/>
          <w:szCs w:val="26"/>
        </w:rPr>
        <w:t xml:space="preserve"> - цена i-го предмета канцелярских принадлежностей в соответствии с нормативами органов местного самоуправления.</w:t>
      </w:r>
    </w:p>
    <w:p w:rsidR="00845624" w:rsidRPr="00717073" w:rsidRDefault="00845624" w:rsidP="0084562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845624" w:rsidRPr="00717073" w:rsidRDefault="00845624" w:rsidP="00845624">
      <w:pPr>
        <w:autoSpaceDE w:val="0"/>
        <w:autoSpaceDN w:val="0"/>
        <w:adjustRightInd w:val="0"/>
        <w:jc w:val="center"/>
        <w:rPr>
          <w:i/>
          <w:sz w:val="26"/>
          <w:szCs w:val="26"/>
        </w:rPr>
      </w:pPr>
      <w:r w:rsidRPr="00717073">
        <w:rPr>
          <w:i/>
          <w:sz w:val="26"/>
          <w:szCs w:val="26"/>
        </w:rPr>
        <w:t>Нормативы на приобретение канцелярских принадлежностей</w:t>
      </w:r>
    </w:p>
    <w:p w:rsidR="00845624" w:rsidRPr="00717073" w:rsidRDefault="00845624" w:rsidP="0084562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845624" w:rsidRPr="00717073" w:rsidRDefault="00845624" w:rsidP="00845624">
      <w:pPr>
        <w:widowControl w:val="0"/>
        <w:autoSpaceDE w:val="0"/>
        <w:autoSpaceDN w:val="0"/>
        <w:adjustRightInd w:val="0"/>
        <w:ind w:firstLine="567"/>
        <w:jc w:val="right"/>
        <w:rPr>
          <w:i/>
          <w:sz w:val="26"/>
          <w:szCs w:val="26"/>
        </w:rPr>
      </w:pPr>
      <w:r w:rsidRPr="00717073">
        <w:rPr>
          <w:i/>
          <w:sz w:val="26"/>
          <w:szCs w:val="26"/>
        </w:rPr>
        <w:t>Таблица № 2</w:t>
      </w:r>
      <w:r w:rsidR="000446DA">
        <w:rPr>
          <w:i/>
          <w:sz w:val="26"/>
          <w:szCs w:val="26"/>
        </w:rPr>
        <w:t>3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4961"/>
        <w:gridCol w:w="1134"/>
        <w:gridCol w:w="1559"/>
        <w:gridCol w:w="1701"/>
      </w:tblGrid>
      <w:tr w:rsidR="00845624" w:rsidRPr="00717073" w:rsidTr="0084562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624" w:rsidRPr="00717073" w:rsidRDefault="00845624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6"/>
              </w:rPr>
            </w:pPr>
            <w:r w:rsidRPr="00717073">
              <w:rPr>
                <w:color w:val="000000"/>
                <w:szCs w:val="26"/>
              </w:rPr>
              <w:t xml:space="preserve">№ </w:t>
            </w:r>
            <w:proofErr w:type="spellStart"/>
            <w:proofErr w:type="gramStart"/>
            <w:r w:rsidRPr="00717073">
              <w:rPr>
                <w:color w:val="000000"/>
                <w:szCs w:val="26"/>
              </w:rPr>
              <w:t>п</w:t>
            </w:r>
            <w:proofErr w:type="spellEnd"/>
            <w:proofErr w:type="gramEnd"/>
            <w:r w:rsidRPr="00717073">
              <w:rPr>
                <w:color w:val="000000"/>
                <w:szCs w:val="26"/>
              </w:rPr>
              <w:t>/</w:t>
            </w:r>
            <w:proofErr w:type="spellStart"/>
            <w:r w:rsidRPr="00717073">
              <w:rPr>
                <w:color w:val="000000"/>
                <w:szCs w:val="26"/>
              </w:rPr>
              <w:t>п</w:t>
            </w:r>
            <w:proofErr w:type="spellEnd"/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624" w:rsidRPr="00717073" w:rsidRDefault="00845624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6"/>
              </w:rPr>
            </w:pPr>
            <w:r w:rsidRPr="00717073">
              <w:rPr>
                <w:color w:val="000000"/>
                <w:szCs w:val="26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624" w:rsidRPr="00717073" w:rsidRDefault="00845624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6"/>
              </w:rPr>
            </w:pPr>
            <w:r w:rsidRPr="00717073">
              <w:rPr>
                <w:color w:val="000000"/>
                <w:szCs w:val="26"/>
              </w:rPr>
              <w:t>Единица измер</w:t>
            </w:r>
            <w:r w:rsidRPr="00717073">
              <w:rPr>
                <w:color w:val="000000"/>
                <w:szCs w:val="26"/>
              </w:rPr>
              <w:t>е</w:t>
            </w:r>
            <w:r w:rsidRPr="00717073">
              <w:rPr>
                <w:color w:val="000000"/>
                <w:szCs w:val="26"/>
              </w:rPr>
              <w:t>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624" w:rsidRPr="00717073" w:rsidRDefault="001C71B9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Расчетная потребность в год на 1 сотрудника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624" w:rsidRPr="00717073" w:rsidRDefault="00845624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6"/>
              </w:rPr>
            </w:pPr>
            <w:r w:rsidRPr="00717073">
              <w:rPr>
                <w:color w:val="000000"/>
                <w:szCs w:val="26"/>
              </w:rPr>
              <w:t xml:space="preserve">Цена </w:t>
            </w:r>
          </w:p>
          <w:p w:rsidR="00845624" w:rsidRPr="00717073" w:rsidRDefault="00845624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6"/>
              </w:rPr>
            </w:pPr>
            <w:r w:rsidRPr="00717073">
              <w:rPr>
                <w:color w:val="000000"/>
                <w:szCs w:val="26"/>
              </w:rPr>
              <w:t>1 i-го предм</w:t>
            </w:r>
            <w:r w:rsidRPr="00717073">
              <w:rPr>
                <w:color w:val="000000"/>
                <w:szCs w:val="26"/>
              </w:rPr>
              <w:t>е</w:t>
            </w:r>
            <w:r w:rsidRPr="00717073">
              <w:rPr>
                <w:color w:val="000000"/>
                <w:szCs w:val="26"/>
              </w:rPr>
              <w:t>та канцеля</w:t>
            </w:r>
            <w:r w:rsidRPr="00717073">
              <w:rPr>
                <w:color w:val="000000"/>
                <w:szCs w:val="26"/>
              </w:rPr>
              <w:t>р</w:t>
            </w:r>
            <w:r w:rsidRPr="00717073">
              <w:rPr>
                <w:color w:val="000000"/>
                <w:szCs w:val="26"/>
              </w:rPr>
              <w:t xml:space="preserve">ских </w:t>
            </w:r>
          </w:p>
          <w:p w:rsidR="00845624" w:rsidRPr="00717073" w:rsidRDefault="00845624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6"/>
              </w:rPr>
            </w:pPr>
            <w:r w:rsidRPr="00717073">
              <w:rPr>
                <w:color w:val="000000"/>
                <w:szCs w:val="26"/>
              </w:rPr>
              <w:t>принадлежн</w:t>
            </w:r>
            <w:r w:rsidRPr="00717073">
              <w:rPr>
                <w:color w:val="000000"/>
                <w:szCs w:val="26"/>
              </w:rPr>
              <w:t>о</w:t>
            </w:r>
            <w:r w:rsidRPr="00717073">
              <w:rPr>
                <w:color w:val="000000"/>
                <w:szCs w:val="26"/>
              </w:rPr>
              <w:t>стей, не б</w:t>
            </w:r>
            <w:r w:rsidRPr="00717073">
              <w:rPr>
                <w:color w:val="000000"/>
                <w:szCs w:val="26"/>
              </w:rPr>
              <w:t>о</w:t>
            </w:r>
            <w:r w:rsidRPr="00717073">
              <w:rPr>
                <w:color w:val="000000"/>
                <w:szCs w:val="26"/>
              </w:rPr>
              <w:t>лее, руб.</w:t>
            </w:r>
          </w:p>
        </w:tc>
      </w:tr>
      <w:tr w:rsidR="00845624" w:rsidRPr="00717073" w:rsidTr="00845624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624" w:rsidRPr="00717073" w:rsidRDefault="00845624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6"/>
              </w:rPr>
            </w:pPr>
            <w:r w:rsidRPr="00717073">
              <w:rPr>
                <w:color w:val="000000"/>
                <w:szCs w:val="26"/>
              </w:rPr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624" w:rsidRPr="00717073" w:rsidRDefault="00845624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6"/>
              </w:rPr>
            </w:pPr>
            <w:r w:rsidRPr="00717073">
              <w:rPr>
                <w:color w:val="000000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624" w:rsidRPr="00717073" w:rsidRDefault="00845624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6"/>
              </w:rPr>
            </w:pPr>
            <w:r w:rsidRPr="00717073">
              <w:rPr>
                <w:color w:val="000000"/>
                <w:szCs w:val="26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624" w:rsidRPr="00717073" w:rsidRDefault="00845624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6"/>
              </w:rPr>
            </w:pPr>
            <w:r w:rsidRPr="00717073">
              <w:rPr>
                <w:color w:val="000000"/>
                <w:szCs w:val="26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624" w:rsidRPr="00717073" w:rsidRDefault="00845624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6"/>
              </w:rPr>
            </w:pPr>
            <w:r w:rsidRPr="00717073">
              <w:rPr>
                <w:color w:val="000000"/>
                <w:szCs w:val="26"/>
              </w:rPr>
              <w:t>5</w:t>
            </w:r>
          </w:p>
        </w:tc>
      </w:tr>
      <w:tr w:rsidR="00845624" w:rsidRPr="00717073" w:rsidTr="00774F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845624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624" w:rsidRPr="00717073" w:rsidRDefault="00845624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 xml:space="preserve">Карандаш </w:t>
            </w:r>
            <w:proofErr w:type="spellStart"/>
            <w:r w:rsidRPr="00717073">
              <w:rPr>
                <w:color w:val="000000"/>
                <w:sz w:val="26"/>
                <w:szCs w:val="26"/>
              </w:rPr>
              <w:t>чёрнографитный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845624" w:rsidP="00774FC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1C71B9" w:rsidP="001C71B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2 единиц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845624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20,00</w:t>
            </w:r>
          </w:p>
        </w:tc>
      </w:tr>
      <w:tr w:rsidR="005B0879" w:rsidRPr="00717073" w:rsidTr="00774F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879" w:rsidRPr="00717073" w:rsidRDefault="005B0879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Конверт почтовый бумажный (формат А5)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774FCB">
            <w:pPr>
              <w:jc w:val="center"/>
            </w:pPr>
            <w:r w:rsidRPr="00717073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0446DA" w:rsidP="000446D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20 единиц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30,00</w:t>
            </w:r>
          </w:p>
        </w:tc>
      </w:tr>
      <w:tr w:rsidR="005B0879" w:rsidRPr="00717073" w:rsidTr="00774F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879" w:rsidRPr="00717073" w:rsidRDefault="005B0879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Конверт почтовый бумажный (формат А</w:t>
            </w:r>
            <w:proofErr w:type="gramStart"/>
            <w:r w:rsidRPr="00717073">
              <w:rPr>
                <w:color w:val="000000"/>
                <w:sz w:val="26"/>
                <w:szCs w:val="26"/>
              </w:rPr>
              <w:t>4</w:t>
            </w:r>
            <w:proofErr w:type="gramEnd"/>
            <w:r w:rsidRPr="00717073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774FCB">
            <w:pPr>
              <w:jc w:val="center"/>
            </w:pPr>
            <w:r w:rsidRPr="00717073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1C71B9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7 единиц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10,00</w:t>
            </w:r>
          </w:p>
        </w:tc>
      </w:tr>
      <w:tr w:rsidR="005B0879" w:rsidRPr="00717073" w:rsidTr="00774F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879" w:rsidRPr="00717073" w:rsidRDefault="005B0879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Папка картонная (со скоросшивателем папка «Дело»)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774FCB">
            <w:pPr>
              <w:jc w:val="center"/>
            </w:pPr>
            <w:r w:rsidRPr="00717073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1C71B9" w:rsidP="001C71B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7 единиц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40,00</w:t>
            </w:r>
          </w:p>
        </w:tc>
      </w:tr>
      <w:tr w:rsidR="005B0879" w:rsidRPr="00717073" w:rsidTr="00774F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879" w:rsidRPr="00717073" w:rsidRDefault="005B0879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Папка картонная с завязками (папка «Д</w:t>
            </w:r>
            <w:r w:rsidRPr="00717073">
              <w:rPr>
                <w:color w:val="000000"/>
                <w:sz w:val="26"/>
                <w:szCs w:val="26"/>
              </w:rPr>
              <w:t>е</w:t>
            </w:r>
            <w:r w:rsidRPr="00717073">
              <w:rPr>
                <w:color w:val="000000"/>
                <w:sz w:val="26"/>
                <w:szCs w:val="26"/>
              </w:rPr>
              <w:t>ло»)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774FCB">
            <w:pPr>
              <w:jc w:val="center"/>
            </w:pPr>
            <w:r w:rsidRPr="00717073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1C71B9" w:rsidP="001C71B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2 единиц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25,00</w:t>
            </w:r>
          </w:p>
        </w:tc>
      </w:tr>
      <w:tr w:rsidR="00845624" w:rsidRPr="00717073" w:rsidTr="00774F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845624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624" w:rsidRPr="00717073" w:rsidRDefault="00845624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Папка-регистратор (папка картонная)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845624" w:rsidP="00774FC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1C71B9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2 единиц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845624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50,00</w:t>
            </w:r>
          </w:p>
        </w:tc>
      </w:tr>
      <w:tr w:rsidR="00845624" w:rsidRPr="00717073" w:rsidTr="00774F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845624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624" w:rsidRPr="00717073" w:rsidRDefault="00845624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Папка-регистратор (папка пластиковая)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5B0879" w:rsidP="00774FC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1C71B9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1 единицы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845624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80,00</w:t>
            </w:r>
          </w:p>
        </w:tc>
      </w:tr>
      <w:tr w:rsidR="00845624" w:rsidRPr="00717073" w:rsidTr="00774F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845624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624" w:rsidRPr="00717073" w:rsidRDefault="00845624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Папка-конверт на кнопке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845624" w:rsidP="00774FCB">
            <w:pPr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1C71B9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1 единицы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845624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20,00</w:t>
            </w:r>
          </w:p>
        </w:tc>
      </w:tr>
      <w:tr w:rsidR="005B0879" w:rsidRPr="00717073" w:rsidTr="00774F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879" w:rsidRPr="00717073" w:rsidRDefault="005B0879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Папка пластиковая на 2-х кольцах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774FCB">
            <w:pPr>
              <w:jc w:val="center"/>
            </w:pPr>
            <w:r w:rsidRPr="00717073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1C71B9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1 единицы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100,00</w:t>
            </w:r>
          </w:p>
        </w:tc>
      </w:tr>
      <w:tr w:rsidR="005B0879" w:rsidRPr="00717073" w:rsidTr="00774F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879" w:rsidRPr="00717073" w:rsidRDefault="005B0879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Скотч (клейкая лента канцелярская) (ш</w:t>
            </w:r>
            <w:r w:rsidRPr="00717073">
              <w:rPr>
                <w:color w:val="000000"/>
                <w:sz w:val="26"/>
                <w:szCs w:val="26"/>
              </w:rPr>
              <w:t>и</w:t>
            </w:r>
            <w:r w:rsidRPr="00717073">
              <w:rPr>
                <w:color w:val="000000"/>
                <w:sz w:val="26"/>
                <w:szCs w:val="26"/>
              </w:rPr>
              <w:t xml:space="preserve">риной </w:t>
            </w:r>
            <w:smartTag w:uri="urn:schemas-microsoft-com:office:smarttags" w:element="metricconverter">
              <w:smartTagPr>
                <w:attr w:name="ProductID" w:val="48 мм"/>
              </w:smartTagPr>
              <w:r w:rsidRPr="00717073">
                <w:rPr>
                  <w:color w:val="000000"/>
                  <w:sz w:val="26"/>
                  <w:szCs w:val="26"/>
                </w:rPr>
                <w:t>48 мм)</w:t>
              </w:r>
            </w:smartTag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774FCB">
            <w:pPr>
              <w:jc w:val="center"/>
            </w:pPr>
            <w:r w:rsidRPr="00717073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1C71B9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1 единицы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250,00</w:t>
            </w:r>
          </w:p>
        </w:tc>
      </w:tr>
      <w:tr w:rsidR="005B0879" w:rsidRPr="00717073" w:rsidTr="00774F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879" w:rsidRPr="00717073" w:rsidRDefault="005B0879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Скотч (клейкая лента канцелярская) (ра</w:t>
            </w:r>
            <w:r w:rsidRPr="00717073">
              <w:rPr>
                <w:color w:val="000000"/>
                <w:sz w:val="26"/>
                <w:szCs w:val="26"/>
              </w:rPr>
              <w:t>з</w:t>
            </w:r>
            <w:r w:rsidRPr="00717073">
              <w:rPr>
                <w:color w:val="000000"/>
                <w:sz w:val="26"/>
                <w:szCs w:val="26"/>
              </w:rPr>
              <w:t>мер 19х10 мм)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774FCB">
            <w:pPr>
              <w:jc w:val="center"/>
            </w:pPr>
            <w:r w:rsidRPr="00717073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1C71B9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1 единиц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250,00</w:t>
            </w:r>
          </w:p>
        </w:tc>
      </w:tr>
      <w:tr w:rsidR="005B0879" w:rsidRPr="00717073" w:rsidTr="00774F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879" w:rsidRPr="00717073" w:rsidRDefault="005B0879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Блок для записей (с клейким слоем)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774FCB">
            <w:pPr>
              <w:jc w:val="center"/>
            </w:pPr>
            <w:r w:rsidRPr="00717073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1C71B9" w:rsidP="001C71B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2 единиц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95,00</w:t>
            </w:r>
          </w:p>
        </w:tc>
      </w:tr>
      <w:tr w:rsidR="00845624" w:rsidRPr="00717073" w:rsidTr="00774F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845624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624" w:rsidRPr="00717073" w:rsidRDefault="00845624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Закла</w:t>
            </w:r>
            <w:r w:rsidR="009762FC" w:rsidRPr="00717073">
              <w:rPr>
                <w:color w:val="000000"/>
                <w:sz w:val="26"/>
                <w:szCs w:val="26"/>
              </w:rPr>
              <w:t>дки клейкие пластиковые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845624" w:rsidP="00774FCB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17073">
              <w:rPr>
                <w:color w:val="000000"/>
                <w:sz w:val="26"/>
                <w:szCs w:val="26"/>
              </w:rPr>
              <w:t>упак</w:t>
            </w:r>
            <w:proofErr w:type="spellEnd"/>
            <w:r w:rsidR="005B0879" w:rsidRPr="00717073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1C71B9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1 единицы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9762FC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100</w:t>
            </w:r>
            <w:r w:rsidR="00845624" w:rsidRPr="00717073">
              <w:rPr>
                <w:color w:val="000000"/>
                <w:sz w:val="26"/>
                <w:szCs w:val="26"/>
              </w:rPr>
              <w:t>,00</w:t>
            </w:r>
          </w:p>
        </w:tc>
      </w:tr>
      <w:tr w:rsidR="005B0879" w:rsidRPr="00717073" w:rsidTr="00774F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879" w:rsidRPr="00717073" w:rsidRDefault="005B0879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Зажим для бумаг металлический (размер 32 мм)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774FCB">
            <w:pPr>
              <w:jc w:val="center"/>
            </w:pPr>
            <w:proofErr w:type="spellStart"/>
            <w:r w:rsidRPr="00717073">
              <w:rPr>
                <w:color w:val="000000"/>
                <w:sz w:val="26"/>
                <w:szCs w:val="26"/>
              </w:rPr>
              <w:t>упак</w:t>
            </w:r>
            <w:proofErr w:type="spellEnd"/>
            <w:r w:rsidRPr="00717073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1C71B9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1 единицы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120,00</w:t>
            </w:r>
          </w:p>
        </w:tc>
      </w:tr>
      <w:tr w:rsidR="005B0879" w:rsidRPr="00717073" w:rsidTr="00774F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879" w:rsidRPr="00717073" w:rsidRDefault="005B0879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Зажим для бумаг металлический (размер 51 мм)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774FCB">
            <w:pPr>
              <w:jc w:val="center"/>
            </w:pPr>
            <w:proofErr w:type="spellStart"/>
            <w:r w:rsidRPr="00717073">
              <w:rPr>
                <w:color w:val="000000"/>
                <w:sz w:val="26"/>
                <w:szCs w:val="26"/>
              </w:rPr>
              <w:t>упак</w:t>
            </w:r>
            <w:proofErr w:type="spellEnd"/>
            <w:r w:rsidRPr="00717073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1C71B9" w:rsidP="0084562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1 единицы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250,00</w:t>
            </w:r>
          </w:p>
        </w:tc>
      </w:tr>
      <w:tr w:rsidR="005B0879" w:rsidRPr="00717073" w:rsidTr="00774F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879" w:rsidRPr="00717073" w:rsidRDefault="005B0879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Зажим для бумаг металлический (размер 25 мм)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774FCB">
            <w:pPr>
              <w:jc w:val="center"/>
            </w:pPr>
            <w:proofErr w:type="spellStart"/>
            <w:r w:rsidRPr="00717073">
              <w:rPr>
                <w:color w:val="000000"/>
                <w:sz w:val="26"/>
                <w:szCs w:val="26"/>
              </w:rPr>
              <w:t>упак</w:t>
            </w:r>
            <w:proofErr w:type="spellEnd"/>
            <w:r w:rsidRPr="00717073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1C71B9" w:rsidP="00845624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1 единицы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100,00</w:t>
            </w:r>
          </w:p>
        </w:tc>
      </w:tr>
      <w:tr w:rsidR="00845624" w:rsidRPr="00717073" w:rsidTr="00774F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845624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624" w:rsidRPr="00717073" w:rsidRDefault="00845624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Ручка канцелярская (</w:t>
            </w:r>
            <w:proofErr w:type="spellStart"/>
            <w:r w:rsidRPr="00717073">
              <w:rPr>
                <w:color w:val="000000"/>
                <w:sz w:val="26"/>
                <w:szCs w:val="26"/>
              </w:rPr>
              <w:t>гелевая</w:t>
            </w:r>
            <w:proofErr w:type="spellEnd"/>
            <w:r w:rsidRPr="00717073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845624" w:rsidP="00774FC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1C71B9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1 единицы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845624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50,00</w:t>
            </w:r>
          </w:p>
        </w:tc>
      </w:tr>
      <w:tr w:rsidR="005B0879" w:rsidRPr="00717073" w:rsidTr="00774F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879" w:rsidRPr="00717073" w:rsidRDefault="005B0879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Ручка канцелярская (шариковая)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774FCB">
            <w:pPr>
              <w:jc w:val="center"/>
            </w:pPr>
            <w:r w:rsidRPr="00717073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1C71B9" w:rsidP="001C71B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3 единиц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30,00</w:t>
            </w:r>
          </w:p>
        </w:tc>
      </w:tr>
      <w:tr w:rsidR="005B0879" w:rsidRPr="00717073" w:rsidTr="00774F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879" w:rsidRPr="00717073" w:rsidRDefault="005B0879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Ручка канцелярская (шариковая автом</w:t>
            </w:r>
            <w:r w:rsidRPr="00717073">
              <w:rPr>
                <w:color w:val="000000"/>
                <w:sz w:val="26"/>
                <w:szCs w:val="26"/>
              </w:rPr>
              <w:t>а</w:t>
            </w:r>
            <w:r w:rsidRPr="00717073">
              <w:rPr>
                <w:color w:val="000000"/>
                <w:sz w:val="26"/>
                <w:szCs w:val="26"/>
              </w:rPr>
              <w:t>тическая)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774FCB">
            <w:pPr>
              <w:jc w:val="center"/>
            </w:pPr>
            <w:r w:rsidRPr="00717073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1C71B9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1 единицы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50,00</w:t>
            </w:r>
          </w:p>
        </w:tc>
      </w:tr>
      <w:tr w:rsidR="005B0879" w:rsidRPr="00717073" w:rsidTr="00774F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879" w:rsidRPr="00717073" w:rsidRDefault="005B0879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Ножницы канцелярские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774FCB">
            <w:pPr>
              <w:jc w:val="center"/>
            </w:pPr>
            <w:r w:rsidRPr="00717073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F0099E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1 единицы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520,00</w:t>
            </w:r>
          </w:p>
        </w:tc>
      </w:tr>
      <w:tr w:rsidR="005B0879" w:rsidRPr="00717073" w:rsidTr="00774F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879" w:rsidRPr="00717073" w:rsidRDefault="005B0879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proofErr w:type="spellStart"/>
            <w:r w:rsidRPr="00717073">
              <w:rPr>
                <w:color w:val="000000"/>
                <w:sz w:val="26"/>
                <w:szCs w:val="26"/>
              </w:rPr>
              <w:t>Стирательная</w:t>
            </w:r>
            <w:proofErr w:type="spellEnd"/>
            <w:r w:rsidRPr="00717073">
              <w:rPr>
                <w:color w:val="000000"/>
                <w:sz w:val="26"/>
                <w:szCs w:val="26"/>
              </w:rPr>
              <w:t xml:space="preserve"> резинка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774FCB">
            <w:pPr>
              <w:jc w:val="center"/>
            </w:pPr>
            <w:r w:rsidRPr="00717073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F0099E" w:rsidP="00F009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2 единиц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14,00</w:t>
            </w:r>
          </w:p>
        </w:tc>
      </w:tr>
      <w:tr w:rsidR="005B0879" w:rsidRPr="00717073" w:rsidTr="00774F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879" w:rsidRPr="00717073" w:rsidRDefault="005B0879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 xml:space="preserve">Маркер (вид - </w:t>
            </w:r>
            <w:proofErr w:type="spellStart"/>
            <w:r w:rsidRPr="00717073">
              <w:rPr>
                <w:color w:val="000000"/>
                <w:sz w:val="26"/>
                <w:szCs w:val="26"/>
              </w:rPr>
              <w:t>текстовыделитель</w:t>
            </w:r>
            <w:proofErr w:type="spellEnd"/>
            <w:r w:rsidRPr="00717073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774FCB">
            <w:pPr>
              <w:jc w:val="center"/>
            </w:pPr>
            <w:r w:rsidRPr="00717073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F0099E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2 единиц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40,00</w:t>
            </w:r>
          </w:p>
        </w:tc>
      </w:tr>
      <w:tr w:rsidR="00845624" w:rsidRPr="00717073" w:rsidTr="00774F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845624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624" w:rsidRPr="00717073" w:rsidRDefault="00845624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Клей канцелярский (ПВА)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845624" w:rsidP="00774FC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F0099E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1 единицы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845624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40,00</w:t>
            </w:r>
          </w:p>
        </w:tc>
      </w:tr>
      <w:tr w:rsidR="005B0879" w:rsidRPr="00717073" w:rsidTr="00774F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879" w:rsidRPr="00717073" w:rsidRDefault="005B0879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Клей канцелярский (силикатный)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774FCB">
            <w:pPr>
              <w:jc w:val="center"/>
            </w:pPr>
            <w:r w:rsidRPr="00717073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F0099E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1 единицы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50,00</w:t>
            </w:r>
          </w:p>
        </w:tc>
      </w:tr>
      <w:tr w:rsidR="005B0879" w:rsidRPr="00717073" w:rsidTr="00774F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879" w:rsidRPr="00717073" w:rsidRDefault="005B0879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Клей канцелярский (клей-карандаш)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774FCB">
            <w:pPr>
              <w:jc w:val="center"/>
            </w:pPr>
            <w:r w:rsidRPr="00717073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F0099E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1 единицы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45,00</w:t>
            </w:r>
          </w:p>
        </w:tc>
      </w:tr>
      <w:tr w:rsidR="005B0879" w:rsidRPr="00717073" w:rsidTr="00774F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879" w:rsidRPr="00717073" w:rsidRDefault="005B0879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Скрепки металлические (размер 25 мм, 28 мм, 50 мм)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774FCB">
            <w:pPr>
              <w:jc w:val="center"/>
            </w:pPr>
            <w:r w:rsidRPr="00717073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F0099E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1 единицы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C4467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55,00</w:t>
            </w:r>
          </w:p>
        </w:tc>
      </w:tr>
      <w:tr w:rsidR="005B0879" w:rsidRPr="00717073" w:rsidTr="00774F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879" w:rsidRPr="00717073" w:rsidRDefault="005B0879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proofErr w:type="spellStart"/>
            <w:r w:rsidRPr="00717073">
              <w:rPr>
                <w:color w:val="000000"/>
                <w:sz w:val="26"/>
                <w:szCs w:val="26"/>
              </w:rPr>
              <w:t>Степлер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774FCB">
            <w:pPr>
              <w:jc w:val="center"/>
            </w:pPr>
            <w:r w:rsidRPr="00717073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F0099E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1 единицы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250,00</w:t>
            </w:r>
          </w:p>
        </w:tc>
      </w:tr>
      <w:tr w:rsidR="00845624" w:rsidRPr="00717073" w:rsidTr="00774F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845624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624" w:rsidRPr="00717073" w:rsidRDefault="00845624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 xml:space="preserve">Скобы для </w:t>
            </w:r>
            <w:proofErr w:type="spellStart"/>
            <w:r w:rsidRPr="00717073">
              <w:rPr>
                <w:color w:val="000000"/>
                <w:sz w:val="26"/>
                <w:szCs w:val="26"/>
              </w:rPr>
              <w:t>степлера</w:t>
            </w:r>
            <w:proofErr w:type="spellEnd"/>
            <w:r w:rsidRPr="00717073">
              <w:rPr>
                <w:color w:val="000000"/>
                <w:sz w:val="26"/>
                <w:szCs w:val="26"/>
              </w:rPr>
              <w:t xml:space="preserve"> № 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845624" w:rsidP="00774FCB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17073">
              <w:rPr>
                <w:color w:val="000000"/>
                <w:sz w:val="26"/>
                <w:szCs w:val="26"/>
              </w:rPr>
              <w:t>упак</w:t>
            </w:r>
            <w:proofErr w:type="spellEnd"/>
            <w:r w:rsidR="005B0879" w:rsidRPr="00717073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F0099E" w:rsidP="00F009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2 единицы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845624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50,00</w:t>
            </w:r>
          </w:p>
        </w:tc>
      </w:tr>
      <w:tr w:rsidR="005B0879" w:rsidRPr="00717073" w:rsidTr="00774F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879" w:rsidRPr="00717073" w:rsidRDefault="005B0879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 xml:space="preserve">Скобы для </w:t>
            </w:r>
            <w:proofErr w:type="spellStart"/>
            <w:r w:rsidRPr="00717073">
              <w:rPr>
                <w:color w:val="000000"/>
                <w:sz w:val="26"/>
                <w:szCs w:val="26"/>
              </w:rPr>
              <w:t>степлера</w:t>
            </w:r>
            <w:proofErr w:type="spellEnd"/>
            <w:r w:rsidRPr="00717073">
              <w:rPr>
                <w:color w:val="000000"/>
                <w:sz w:val="26"/>
                <w:szCs w:val="26"/>
              </w:rPr>
              <w:t xml:space="preserve"> № 24/6, 23/6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774FCB">
            <w:pPr>
              <w:jc w:val="center"/>
            </w:pPr>
            <w:proofErr w:type="spellStart"/>
            <w:r w:rsidRPr="00717073">
              <w:rPr>
                <w:color w:val="000000"/>
                <w:sz w:val="26"/>
                <w:szCs w:val="26"/>
              </w:rPr>
              <w:t>упак</w:t>
            </w:r>
            <w:proofErr w:type="spellEnd"/>
            <w:r w:rsidRPr="00717073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F0099E" w:rsidP="00F009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2 единицы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100,00</w:t>
            </w:r>
          </w:p>
        </w:tc>
      </w:tr>
      <w:tr w:rsidR="005B0879" w:rsidRPr="00717073" w:rsidTr="00774F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879" w:rsidRPr="00717073" w:rsidRDefault="005B0879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Бумага для офисной техники белая (фо</w:t>
            </w:r>
            <w:r w:rsidRPr="00717073">
              <w:rPr>
                <w:color w:val="000000"/>
                <w:sz w:val="26"/>
                <w:szCs w:val="26"/>
              </w:rPr>
              <w:t>р</w:t>
            </w:r>
            <w:r w:rsidRPr="00717073">
              <w:rPr>
                <w:color w:val="000000"/>
                <w:sz w:val="26"/>
                <w:szCs w:val="26"/>
              </w:rPr>
              <w:t>мат А</w:t>
            </w:r>
            <w:proofErr w:type="gramStart"/>
            <w:r w:rsidRPr="00717073">
              <w:rPr>
                <w:color w:val="000000"/>
                <w:sz w:val="26"/>
                <w:szCs w:val="26"/>
              </w:rPr>
              <w:t>4</w:t>
            </w:r>
            <w:proofErr w:type="gramEnd"/>
            <w:r w:rsidRPr="00717073">
              <w:rPr>
                <w:color w:val="000000"/>
                <w:sz w:val="26"/>
                <w:szCs w:val="26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774FCB">
            <w:pPr>
              <w:jc w:val="center"/>
            </w:pPr>
            <w:proofErr w:type="spellStart"/>
            <w:r w:rsidRPr="00717073">
              <w:rPr>
                <w:color w:val="000000"/>
                <w:sz w:val="26"/>
                <w:szCs w:val="26"/>
              </w:rPr>
              <w:t>упак</w:t>
            </w:r>
            <w:proofErr w:type="spellEnd"/>
            <w:r w:rsidRPr="00717073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F0099E" w:rsidP="00571EB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15 единиц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500,00</w:t>
            </w:r>
          </w:p>
        </w:tc>
      </w:tr>
      <w:tr w:rsidR="00845624" w:rsidRPr="00717073" w:rsidTr="00774F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845624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624" w:rsidRPr="00717073" w:rsidRDefault="00845624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Блок для записей (бумага для заметок с липким слоем)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845624" w:rsidP="00774FC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F0099E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1 единицы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845624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40,00</w:t>
            </w:r>
          </w:p>
        </w:tc>
      </w:tr>
      <w:tr w:rsidR="00571EB0" w:rsidRPr="00717073" w:rsidTr="00774F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1EB0" w:rsidRPr="00717073" w:rsidRDefault="00571EB0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1EB0" w:rsidRPr="00717073" w:rsidRDefault="00571EB0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Блок для записей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1EB0" w:rsidRPr="00717073" w:rsidRDefault="00571EB0" w:rsidP="00774FC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1EB0" w:rsidRPr="00717073" w:rsidRDefault="00F0099E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1 единицы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71EB0" w:rsidRPr="00717073" w:rsidRDefault="00571EB0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65</w:t>
            </w:r>
          </w:p>
        </w:tc>
      </w:tr>
      <w:tr w:rsidR="00845624" w:rsidRPr="00717073" w:rsidTr="00774F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845624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624" w:rsidRPr="00717073" w:rsidRDefault="00845624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 xml:space="preserve">Тетрадь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845624" w:rsidP="00774FCB">
            <w:pPr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F0099E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1 единицы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571EB0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100</w:t>
            </w:r>
            <w:r w:rsidR="00845624" w:rsidRPr="00717073">
              <w:rPr>
                <w:color w:val="000000"/>
                <w:sz w:val="26"/>
                <w:szCs w:val="26"/>
              </w:rPr>
              <w:t>,00</w:t>
            </w:r>
          </w:p>
        </w:tc>
      </w:tr>
      <w:tr w:rsidR="005B0879" w:rsidRPr="00717073" w:rsidTr="00774F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879" w:rsidRPr="00717073" w:rsidRDefault="005B0879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Файл-вкладыш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774FCB">
            <w:pPr>
              <w:jc w:val="center"/>
            </w:pPr>
            <w:r w:rsidRPr="00717073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F0099E" w:rsidP="00F009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10 единиц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5,00</w:t>
            </w:r>
          </w:p>
        </w:tc>
      </w:tr>
      <w:tr w:rsidR="005B0879" w:rsidRPr="00717073" w:rsidTr="00774F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879" w:rsidRPr="00717073" w:rsidRDefault="005B0879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Блокнот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774FCB">
            <w:pPr>
              <w:jc w:val="center"/>
            </w:pPr>
            <w:r w:rsidRPr="00717073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F0099E" w:rsidP="00F009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2 единиц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50,00</w:t>
            </w:r>
          </w:p>
        </w:tc>
      </w:tr>
      <w:tr w:rsidR="005B0879" w:rsidRPr="00717073" w:rsidTr="00774F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B0879" w:rsidRPr="00717073" w:rsidRDefault="005B0879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Ежедневник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774FCB">
            <w:pPr>
              <w:jc w:val="center"/>
            </w:pPr>
            <w:r w:rsidRPr="00717073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F0099E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1 единицы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0879" w:rsidRPr="00717073" w:rsidRDefault="005B0879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250,00</w:t>
            </w:r>
          </w:p>
        </w:tc>
      </w:tr>
      <w:tr w:rsidR="00845624" w:rsidRPr="00717073" w:rsidTr="00774F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845624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624" w:rsidRPr="00717073" w:rsidRDefault="00845624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Бумага для офисной техники белая (фо</w:t>
            </w:r>
            <w:r w:rsidRPr="00717073">
              <w:rPr>
                <w:color w:val="000000"/>
                <w:sz w:val="26"/>
                <w:szCs w:val="26"/>
              </w:rPr>
              <w:t>р</w:t>
            </w:r>
            <w:r w:rsidRPr="00717073">
              <w:rPr>
                <w:color w:val="000000"/>
                <w:sz w:val="26"/>
                <w:szCs w:val="26"/>
              </w:rPr>
              <w:t>мат А3)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5B0879" w:rsidP="00774FC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17073">
              <w:rPr>
                <w:color w:val="000000"/>
                <w:sz w:val="26"/>
                <w:szCs w:val="26"/>
              </w:rPr>
              <w:t>упак</w:t>
            </w:r>
            <w:proofErr w:type="spellEnd"/>
            <w:r w:rsidRPr="00717073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F0099E" w:rsidP="00F009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0,5 единицы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845624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1200,00</w:t>
            </w:r>
          </w:p>
        </w:tc>
      </w:tr>
      <w:tr w:rsidR="00845624" w:rsidRPr="00717073" w:rsidTr="00774F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845624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624" w:rsidRPr="00717073" w:rsidRDefault="00845624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Средство корректирующее (ручка/</w:t>
            </w:r>
            <w:proofErr w:type="spellStart"/>
            <w:proofErr w:type="gramStart"/>
            <w:r w:rsidRPr="00717073">
              <w:rPr>
                <w:color w:val="000000"/>
                <w:sz w:val="26"/>
                <w:szCs w:val="26"/>
              </w:rPr>
              <w:t>каран-</w:t>
            </w:r>
            <w:r w:rsidRPr="00717073">
              <w:rPr>
                <w:color w:val="000000"/>
                <w:sz w:val="26"/>
                <w:szCs w:val="26"/>
              </w:rPr>
              <w:lastRenderedPageBreak/>
              <w:t>даш</w:t>
            </w:r>
            <w:proofErr w:type="spellEnd"/>
            <w:proofErr w:type="gramEnd"/>
            <w:r w:rsidRPr="00717073">
              <w:rPr>
                <w:color w:val="000000"/>
                <w:sz w:val="26"/>
                <w:szCs w:val="26"/>
              </w:rPr>
              <w:t>/лента)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845624" w:rsidP="00774FC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lastRenderedPageBreak/>
              <w:t>шт.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F0099E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не более 2 </w:t>
            </w:r>
            <w:r>
              <w:rPr>
                <w:color w:val="000000"/>
                <w:sz w:val="26"/>
                <w:szCs w:val="26"/>
              </w:rPr>
              <w:lastRenderedPageBreak/>
              <w:t>единиц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9762FC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lastRenderedPageBreak/>
              <w:t>95</w:t>
            </w:r>
            <w:r w:rsidR="00845624" w:rsidRPr="00717073">
              <w:rPr>
                <w:color w:val="000000"/>
                <w:sz w:val="26"/>
                <w:szCs w:val="26"/>
              </w:rPr>
              <w:t>,00</w:t>
            </w:r>
          </w:p>
        </w:tc>
      </w:tr>
      <w:tr w:rsidR="00845624" w:rsidRPr="00717073" w:rsidTr="00774F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845624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45624" w:rsidRPr="00717073" w:rsidRDefault="00845624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Календарь настольный перекидной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845624" w:rsidP="00774FC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F0099E" w:rsidP="00F009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0,5 единицы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624" w:rsidRPr="00717073" w:rsidRDefault="00845624" w:rsidP="009762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1</w:t>
            </w:r>
            <w:r w:rsidR="009762FC" w:rsidRPr="00717073">
              <w:rPr>
                <w:color w:val="000000"/>
                <w:sz w:val="26"/>
                <w:szCs w:val="26"/>
              </w:rPr>
              <w:t>2</w:t>
            </w:r>
            <w:r w:rsidRPr="00717073">
              <w:rPr>
                <w:color w:val="000000"/>
                <w:sz w:val="26"/>
                <w:szCs w:val="26"/>
              </w:rPr>
              <w:t>0,00</w:t>
            </w:r>
          </w:p>
        </w:tc>
      </w:tr>
      <w:tr w:rsidR="009762FC" w:rsidRPr="00717073" w:rsidTr="00774F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2FC" w:rsidRPr="00717073" w:rsidRDefault="009762FC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2FC" w:rsidRPr="00717073" w:rsidRDefault="009762FC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Календарь квартальный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762FC" w:rsidRPr="00717073" w:rsidRDefault="009762FC" w:rsidP="00774FCB">
            <w:pPr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2FC" w:rsidRPr="00717073" w:rsidRDefault="00F0099E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0,5 единицы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2FC" w:rsidRPr="00717073" w:rsidRDefault="009762FC" w:rsidP="009762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230</w:t>
            </w:r>
            <w:r w:rsidR="005B0879" w:rsidRPr="00717073">
              <w:rPr>
                <w:color w:val="000000"/>
                <w:sz w:val="26"/>
                <w:szCs w:val="26"/>
              </w:rPr>
              <w:t>,00</w:t>
            </w:r>
          </w:p>
        </w:tc>
      </w:tr>
      <w:tr w:rsidR="009762FC" w:rsidRPr="00717073" w:rsidTr="00774F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2FC" w:rsidRPr="00717073" w:rsidRDefault="009762FC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2FC" w:rsidRPr="00717073" w:rsidRDefault="009762FC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Календарь домик на гребне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762FC" w:rsidRPr="00717073" w:rsidRDefault="009762FC" w:rsidP="00774FCB">
            <w:pPr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2FC" w:rsidRPr="00717073" w:rsidRDefault="00F0099E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0,5 единицы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2FC" w:rsidRPr="00717073" w:rsidRDefault="009762FC" w:rsidP="009762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125</w:t>
            </w:r>
            <w:r w:rsidR="005B0879" w:rsidRPr="00717073">
              <w:rPr>
                <w:color w:val="000000"/>
                <w:sz w:val="26"/>
                <w:szCs w:val="26"/>
              </w:rPr>
              <w:t>,00</w:t>
            </w:r>
          </w:p>
        </w:tc>
      </w:tr>
      <w:tr w:rsidR="009762FC" w:rsidRPr="00717073" w:rsidTr="00774F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2FC" w:rsidRPr="00717073" w:rsidRDefault="009762FC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17073">
              <w:rPr>
                <w:rFonts w:ascii="Times New Roman" w:hAnsi="Times New Roman"/>
                <w:color w:val="000000"/>
                <w:sz w:val="26"/>
                <w:szCs w:val="26"/>
              </w:rPr>
              <w:t>К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62FC" w:rsidRPr="00717073" w:rsidRDefault="009762FC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Календарь  домик настольный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762FC" w:rsidRPr="00717073" w:rsidRDefault="009762FC" w:rsidP="00774FCB">
            <w:pPr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2FC" w:rsidRPr="00717073" w:rsidRDefault="00F0099E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0,5 единицы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62FC" w:rsidRPr="00717073" w:rsidRDefault="009762FC" w:rsidP="009762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10</w:t>
            </w:r>
            <w:r w:rsidR="005B0879" w:rsidRPr="00717073">
              <w:rPr>
                <w:color w:val="000000"/>
                <w:sz w:val="26"/>
                <w:szCs w:val="26"/>
              </w:rPr>
              <w:t>,00</w:t>
            </w:r>
          </w:p>
        </w:tc>
      </w:tr>
      <w:tr w:rsidR="00292D4E" w:rsidRPr="00717073" w:rsidTr="00774F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4E" w:rsidRPr="00717073" w:rsidRDefault="00292D4E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2D4E" w:rsidRPr="00717073" w:rsidRDefault="00292D4E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proofErr w:type="spellStart"/>
            <w:r w:rsidRPr="00717073">
              <w:rPr>
                <w:color w:val="000000"/>
                <w:sz w:val="26"/>
                <w:szCs w:val="26"/>
              </w:rPr>
              <w:t>Планинг</w:t>
            </w:r>
            <w:proofErr w:type="spellEnd"/>
            <w:r w:rsidRPr="00717073">
              <w:rPr>
                <w:color w:val="000000"/>
                <w:sz w:val="26"/>
                <w:szCs w:val="26"/>
              </w:rPr>
              <w:t xml:space="preserve"> датированный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92D4E" w:rsidRPr="00717073" w:rsidRDefault="00292D4E" w:rsidP="00774FCB">
            <w:pPr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4E" w:rsidRPr="00717073" w:rsidRDefault="00F0099E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0,25 един</w:t>
            </w:r>
            <w:r>
              <w:rPr>
                <w:color w:val="000000"/>
                <w:sz w:val="26"/>
                <w:szCs w:val="26"/>
              </w:rPr>
              <w:t>и</w:t>
            </w:r>
            <w:r>
              <w:rPr>
                <w:color w:val="000000"/>
                <w:sz w:val="26"/>
                <w:szCs w:val="26"/>
              </w:rPr>
              <w:t>цы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2D4E" w:rsidRPr="00717073" w:rsidRDefault="00292D4E" w:rsidP="009762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168</w:t>
            </w:r>
            <w:r w:rsidR="005B0879" w:rsidRPr="00717073">
              <w:rPr>
                <w:color w:val="000000"/>
                <w:sz w:val="26"/>
                <w:szCs w:val="26"/>
              </w:rPr>
              <w:t>,00</w:t>
            </w:r>
          </w:p>
        </w:tc>
      </w:tr>
      <w:tr w:rsidR="00516832" w:rsidRPr="00717073" w:rsidTr="00774F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832" w:rsidRPr="00717073" w:rsidRDefault="00516832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832" w:rsidRPr="00717073" w:rsidRDefault="00516832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Фломастеры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16832" w:rsidRPr="00717073" w:rsidRDefault="00516832" w:rsidP="00774FCB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717073">
              <w:rPr>
                <w:color w:val="000000"/>
                <w:sz w:val="26"/>
                <w:szCs w:val="26"/>
              </w:rPr>
              <w:t>упак</w:t>
            </w:r>
            <w:proofErr w:type="spellEnd"/>
            <w:r w:rsidRPr="00717073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832" w:rsidRPr="00717073" w:rsidRDefault="00F0099E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1 единицы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6832" w:rsidRPr="00717073" w:rsidRDefault="00516832" w:rsidP="009762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155</w:t>
            </w:r>
            <w:r w:rsidR="005B0879" w:rsidRPr="00717073">
              <w:rPr>
                <w:color w:val="000000"/>
                <w:sz w:val="26"/>
                <w:szCs w:val="26"/>
              </w:rPr>
              <w:t>,00</w:t>
            </w:r>
          </w:p>
        </w:tc>
      </w:tr>
      <w:tr w:rsidR="00DB6273" w:rsidRPr="00717073" w:rsidTr="00774F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273" w:rsidRPr="00717073" w:rsidRDefault="00DB6273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273" w:rsidRPr="00717073" w:rsidRDefault="00DB6273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Линейка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DB6273" w:rsidRPr="00717073" w:rsidRDefault="00DB6273" w:rsidP="00774FCB">
            <w:pPr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шт</w:t>
            </w:r>
            <w:r w:rsidR="00774FCB" w:rsidRPr="00717073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273" w:rsidRPr="00717073" w:rsidRDefault="00F0099E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1 единицы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273" w:rsidRPr="00717073" w:rsidRDefault="00DB6273" w:rsidP="009762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25</w:t>
            </w:r>
            <w:r w:rsidR="005B0879" w:rsidRPr="00717073">
              <w:rPr>
                <w:color w:val="000000"/>
                <w:sz w:val="26"/>
                <w:szCs w:val="26"/>
              </w:rPr>
              <w:t>,00</w:t>
            </w:r>
          </w:p>
        </w:tc>
      </w:tr>
      <w:tr w:rsidR="00C61038" w:rsidRPr="00717073" w:rsidTr="00774F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1038" w:rsidRPr="00717073" w:rsidRDefault="00C61038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1038" w:rsidRPr="00717073" w:rsidRDefault="00C61038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proofErr w:type="spellStart"/>
            <w:r w:rsidRPr="00717073">
              <w:rPr>
                <w:color w:val="000000"/>
                <w:sz w:val="26"/>
                <w:szCs w:val="26"/>
              </w:rPr>
              <w:t>Антистеплер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61038" w:rsidRPr="00717073" w:rsidRDefault="00C61038" w:rsidP="00774FCB">
            <w:pPr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шт</w:t>
            </w:r>
            <w:r w:rsidR="00774FCB" w:rsidRPr="00717073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1038" w:rsidRPr="00717073" w:rsidRDefault="00F0099E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1 единицы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1038" w:rsidRPr="00717073" w:rsidRDefault="00C61038" w:rsidP="009762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60</w:t>
            </w:r>
            <w:r w:rsidR="005B0879" w:rsidRPr="00717073">
              <w:rPr>
                <w:color w:val="000000"/>
                <w:sz w:val="26"/>
                <w:szCs w:val="26"/>
              </w:rPr>
              <w:t>,00</w:t>
            </w:r>
          </w:p>
        </w:tc>
      </w:tr>
      <w:tr w:rsidR="00571EB0" w:rsidRPr="00717073" w:rsidTr="00774F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EB0" w:rsidRPr="00717073" w:rsidRDefault="00571EB0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EB0" w:rsidRPr="00717073" w:rsidRDefault="00571EB0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Книга учета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71EB0" w:rsidRPr="00717073" w:rsidRDefault="00571EB0" w:rsidP="00774FCB">
            <w:pPr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шт</w:t>
            </w:r>
            <w:r w:rsidR="00774FCB" w:rsidRPr="00717073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EB0" w:rsidRPr="00717073" w:rsidRDefault="00F0099E" w:rsidP="00F009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0,25 един</w:t>
            </w:r>
            <w:r>
              <w:rPr>
                <w:color w:val="000000"/>
                <w:sz w:val="26"/>
                <w:szCs w:val="26"/>
              </w:rPr>
              <w:t>и</w:t>
            </w:r>
            <w:r>
              <w:rPr>
                <w:color w:val="000000"/>
                <w:sz w:val="26"/>
                <w:szCs w:val="26"/>
              </w:rPr>
              <w:t>цы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EB0" w:rsidRPr="00717073" w:rsidRDefault="00571EB0" w:rsidP="009762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210</w:t>
            </w:r>
            <w:r w:rsidR="005B0879" w:rsidRPr="00717073">
              <w:rPr>
                <w:color w:val="000000"/>
                <w:sz w:val="26"/>
                <w:szCs w:val="26"/>
              </w:rPr>
              <w:t>,00</w:t>
            </w:r>
          </w:p>
        </w:tc>
      </w:tr>
      <w:tr w:rsidR="00571EB0" w:rsidRPr="00717073" w:rsidTr="00774F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EB0" w:rsidRPr="00717073" w:rsidRDefault="00571EB0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EB0" w:rsidRPr="00717073" w:rsidRDefault="00571EB0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Книга учета движения трудовых книжек и вкладышей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71EB0" w:rsidRPr="00717073" w:rsidRDefault="00571EB0" w:rsidP="00774FCB">
            <w:pPr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EB0" w:rsidRPr="00717073" w:rsidRDefault="00F0099E" w:rsidP="00F009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0,1 един</w:t>
            </w:r>
            <w:r>
              <w:rPr>
                <w:color w:val="000000"/>
                <w:sz w:val="26"/>
                <w:szCs w:val="26"/>
              </w:rPr>
              <w:t>и</w:t>
            </w:r>
            <w:r>
              <w:rPr>
                <w:color w:val="000000"/>
                <w:sz w:val="26"/>
                <w:szCs w:val="26"/>
              </w:rPr>
              <w:t>цы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EB0" w:rsidRPr="00717073" w:rsidRDefault="00571EB0" w:rsidP="009762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135</w:t>
            </w:r>
            <w:r w:rsidR="005B0879" w:rsidRPr="00717073">
              <w:rPr>
                <w:color w:val="000000"/>
                <w:sz w:val="26"/>
                <w:szCs w:val="26"/>
              </w:rPr>
              <w:t>,00</w:t>
            </w:r>
          </w:p>
        </w:tc>
      </w:tr>
      <w:tr w:rsidR="00571EB0" w:rsidRPr="00717073" w:rsidTr="00774F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EB0" w:rsidRPr="00717073" w:rsidRDefault="00571EB0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EB0" w:rsidRPr="00717073" w:rsidRDefault="00571EB0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Резак роликовый для бумаги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71EB0" w:rsidRPr="00717073" w:rsidRDefault="00571EB0" w:rsidP="00774FCB">
            <w:pPr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EB0" w:rsidRPr="00717073" w:rsidRDefault="00F0099E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0,1 един</w:t>
            </w:r>
            <w:r>
              <w:rPr>
                <w:color w:val="000000"/>
                <w:sz w:val="26"/>
                <w:szCs w:val="26"/>
              </w:rPr>
              <w:t>и</w:t>
            </w:r>
            <w:r>
              <w:rPr>
                <w:color w:val="000000"/>
                <w:sz w:val="26"/>
                <w:szCs w:val="26"/>
              </w:rPr>
              <w:t>цы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EB0" w:rsidRPr="00717073" w:rsidRDefault="00571EB0" w:rsidP="009762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1300</w:t>
            </w:r>
            <w:r w:rsidR="005B0879" w:rsidRPr="00717073">
              <w:rPr>
                <w:color w:val="000000"/>
                <w:sz w:val="26"/>
                <w:szCs w:val="26"/>
              </w:rPr>
              <w:t>,00</w:t>
            </w:r>
          </w:p>
        </w:tc>
      </w:tr>
      <w:tr w:rsidR="00571EB0" w:rsidRPr="00717073" w:rsidTr="00774F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EB0" w:rsidRPr="00717073" w:rsidRDefault="00571EB0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EB0" w:rsidRPr="00717073" w:rsidRDefault="00571EB0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proofErr w:type="spellStart"/>
            <w:r w:rsidRPr="00717073">
              <w:rPr>
                <w:color w:val="000000"/>
                <w:sz w:val="26"/>
                <w:szCs w:val="26"/>
              </w:rPr>
              <w:t>Бейдж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71EB0" w:rsidRPr="00717073" w:rsidRDefault="00571EB0" w:rsidP="00774FCB">
            <w:pPr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EB0" w:rsidRPr="00717073" w:rsidRDefault="00F0099E" w:rsidP="00F009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10 един</w:t>
            </w:r>
            <w:r>
              <w:rPr>
                <w:color w:val="000000"/>
                <w:sz w:val="26"/>
                <w:szCs w:val="26"/>
              </w:rPr>
              <w:t>и</w:t>
            </w:r>
            <w:r>
              <w:rPr>
                <w:color w:val="000000"/>
                <w:sz w:val="26"/>
                <w:szCs w:val="26"/>
              </w:rPr>
              <w:t>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EB0" w:rsidRPr="00717073" w:rsidRDefault="00571EB0" w:rsidP="009762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10</w:t>
            </w:r>
            <w:r w:rsidR="005B0879" w:rsidRPr="00717073">
              <w:rPr>
                <w:color w:val="000000"/>
                <w:sz w:val="26"/>
                <w:szCs w:val="26"/>
              </w:rPr>
              <w:t>,00</w:t>
            </w:r>
          </w:p>
        </w:tc>
      </w:tr>
      <w:tr w:rsidR="00571EB0" w:rsidRPr="00717073" w:rsidTr="00774FCB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EB0" w:rsidRPr="00717073" w:rsidRDefault="00571EB0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EB0" w:rsidRPr="00717073" w:rsidRDefault="005B0879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Ватман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71EB0" w:rsidRPr="00717073" w:rsidRDefault="005B0879" w:rsidP="00774FCB">
            <w:pPr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EB0" w:rsidRPr="00717073" w:rsidRDefault="00F0099E" w:rsidP="00F009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0,25 един</w:t>
            </w:r>
            <w:r>
              <w:rPr>
                <w:color w:val="000000"/>
                <w:sz w:val="26"/>
                <w:szCs w:val="26"/>
              </w:rPr>
              <w:t>и</w:t>
            </w:r>
            <w:r>
              <w:rPr>
                <w:color w:val="000000"/>
                <w:sz w:val="26"/>
                <w:szCs w:val="26"/>
              </w:rPr>
              <w:t>цы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71EB0" w:rsidRPr="00717073" w:rsidRDefault="005B0879" w:rsidP="009762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450,00</w:t>
            </w:r>
          </w:p>
        </w:tc>
      </w:tr>
      <w:tr w:rsidR="005B0879" w:rsidRPr="00717073" w:rsidTr="0071707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0879" w:rsidRPr="00717073" w:rsidRDefault="005B0879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0879" w:rsidRPr="00717073" w:rsidRDefault="005B0879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Дырокол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B0879" w:rsidRPr="00717073" w:rsidRDefault="005B0879" w:rsidP="00774FCB">
            <w:pPr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0879" w:rsidRPr="00717073" w:rsidRDefault="000446DA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1 единицы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0879" w:rsidRPr="00717073" w:rsidRDefault="005B0879" w:rsidP="009762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717073">
              <w:rPr>
                <w:color w:val="000000"/>
                <w:sz w:val="26"/>
                <w:szCs w:val="26"/>
              </w:rPr>
              <w:t>580,00</w:t>
            </w:r>
          </w:p>
        </w:tc>
      </w:tr>
      <w:tr w:rsidR="00717073" w:rsidRPr="00717073" w:rsidTr="0071707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7073" w:rsidRPr="00717073" w:rsidRDefault="00717073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73" w:rsidRPr="00717073" w:rsidRDefault="00717073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Фотобумага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17073" w:rsidRPr="00717073" w:rsidRDefault="00717073" w:rsidP="00774FCB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упак</w:t>
            </w:r>
            <w:proofErr w:type="spellEnd"/>
            <w:r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7073" w:rsidRPr="00717073" w:rsidRDefault="00F0099E" w:rsidP="00F0099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2 един</w:t>
            </w:r>
            <w:r>
              <w:rPr>
                <w:color w:val="000000"/>
                <w:sz w:val="26"/>
                <w:szCs w:val="26"/>
              </w:rPr>
              <w:t>и</w:t>
            </w:r>
            <w:r>
              <w:rPr>
                <w:color w:val="000000"/>
                <w:sz w:val="26"/>
                <w:szCs w:val="26"/>
              </w:rPr>
              <w:t>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7073" w:rsidRPr="00717073" w:rsidRDefault="00717073" w:rsidP="009762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400,00</w:t>
            </w:r>
          </w:p>
        </w:tc>
      </w:tr>
      <w:tr w:rsidR="00717073" w:rsidRPr="00717073" w:rsidTr="001C71B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7073" w:rsidRPr="00717073" w:rsidRDefault="00717073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7073" w:rsidRDefault="00717073" w:rsidP="00774FCB">
            <w:pPr>
              <w:autoSpaceDE w:val="0"/>
              <w:autoSpaceDN w:val="0"/>
              <w:adjustRightInd w:val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Пленка для </w:t>
            </w:r>
            <w:proofErr w:type="spellStart"/>
            <w:r>
              <w:rPr>
                <w:color w:val="000000"/>
                <w:sz w:val="26"/>
                <w:szCs w:val="26"/>
              </w:rPr>
              <w:t>ламинирования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17073" w:rsidRDefault="00717073" w:rsidP="00774FCB">
            <w:pPr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упак</w:t>
            </w:r>
            <w:proofErr w:type="spellEnd"/>
            <w:r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7073" w:rsidRDefault="00F0099E" w:rsidP="008456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0,25 един</w:t>
            </w:r>
            <w:r>
              <w:rPr>
                <w:color w:val="000000"/>
                <w:sz w:val="26"/>
                <w:szCs w:val="26"/>
              </w:rPr>
              <w:t>и</w:t>
            </w:r>
            <w:r>
              <w:rPr>
                <w:color w:val="000000"/>
                <w:sz w:val="26"/>
                <w:szCs w:val="26"/>
              </w:rPr>
              <w:t>цы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7073" w:rsidRDefault="00717073" w:rsidP="009762F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1050,00</w:t>
            </w:r>
          </w:p>
        </w:tc>
      </w:tr>
      <w:tr w:rsidR="001C71B9" w:rsidRPr="00717073" w:rsidTr="001C71B9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1B9" w:rsidRPr="00717073" w:rsidRDefault="001C71B9" w:rsidP="00845624">
            <w:pPr>
              <w:pStyle w:val="afa"/>
              <w:numPr>
                <w:ilvl w:val="0"/>
                <w:numId w:val="9"/>
              </w:numPr>
              <w:autoSpaceDE w:val="0"/>
              <w:autoSpaceDN w:val="0"/>
              <w:adjustRightInd w:val="0"/>
              <w:ind w:hanging="720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71B9" w:rsidRPr="00717073" w:rsidRDefault="001C71B9" w:rsidP="00F0099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proofErr w:type="spellStart"/>
            <w:r w:rsidRPr="00717073">
              <w:rPr>
                <w:sz w:val="26"/>
                <w:szCs w:val="26"/>
              </w:rPr>
              <w:t>Фоторамка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1B9" w:rsidRPr="00717073" w:rsidRDefault="001C71B9" w:rsidP="001C71B9">
            <w:pPr>
              <w:jc w:val="center"/>
              <w:rPr>
                <w:sz w:val="26"/>
                <w:szCs w:val="26"/>
              </w:rPr>
            </w:pPr>
            <w:r w:rsidRPr="00717073">
              <w:rPr>
                <w:sz w:val="26"/>
                <w:szCs w:val="26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1B9" w:rsidRPr="00717073" w:rsidRDefault="000446DA" w:rsidP="000446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не более 20 единиц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C71B9" w:rsidRPr="00717073" w:rsidRDefault="001C71B9" w:rsidP="001C71B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  <w:r w:rsidRPr="00717073">
              <w:rPr>
                <w:sz w:val="26"/>
                <w:szCs w:val="26"/>
              </w:rPr>
              <w:t>0,00</w:t>
            </w:r>
          </w:p>
        </w:tc>
      </w:tr>
    </w:tbl>
    <w:p w:rsidR="00845624" w:rsidRPr="00717073" w:rsidRDefault="00845624" w:rsidP="00845624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845624" w:rsidRPr="00717073" w:rsidRDefault="00845624" w:rsidP="00845624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17073">
        <w:rPr>
          <w:b/>
          <w:sz w:val="26"/>
          <w:szCs w:val="26"/>
        </w:rPr>
        <w:t>11. Затраты на дополнительное профессиональное образование</w:t>
      </w:r>
    </w:p>
    <w:p w:rsidR="00845624" w:rsidRPr="00717073" w:rsidRDefault="00845624" w:rsidP="00845624">
      <w:pPr>
        <w:widowControl w:val="0"/>
        <w:autoSpaceDE w:val="0"/>
        <w:autoSpaceDN w:val="0"/>
        <w:adjustRightInd w:val="0"/>
        <w:jc w:val="both"/>
        <w:rPr>
          <w:sz w:val="22"/>
          <w:szCs w:val="26"/>
        </w:rPr>
      </w:pPr>
    </w:p>
    <w:p w:rsidR="00845624" w:rsidRPr="00717073" w:rsidRDefault="00845624" w:rsidP="00845624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17073">
        <w:rPr>
          <w:sz w:val="26"/>
          <w:szCs w:val="26"/>
        </w:rPr>
        <w:t>11.1. Нормативные затраты на приобретение образовательных услуг по профе</w:t>
      </w:r>
      <w:r w:rsidRPr="00717073">
        <w:rPr>
          <w:sz w:val="26"/>
          <w:szCs w:val="26"/>
        </w:rPr>
        <w:t>с</w:t>
      </w:r>
      <w:r w:rsidRPr="00717073">
        <w:rPr>
          <w:sz w:val="26"/>
          <w:szCs w:val="26"/>
        </w:rPr>
        <w:t>сиональной переподготовке и повышению квалификации (</w:t>
      </w:r>
      <w:proofErr w:type="spellStart"/>
      <w:r w:rsidRPr="00717073">
        <w:rPr>
          <w:sz w:val="26"/>
          <w:szCs w:val="26"/>
        </w:rPr>
        <w:t>З</w:t>
      </w:r>
      <w:r w:rsidRPr="00717073">
        <w:rPr>
          <w:sz w:val="26"/>
          <w:szCs w:val="26"/>
          <w:vertAlign w:val="subscript"/>
        </w:rPr>
        <w:t>дпо</w:t>
      </w:r>
      <w:proofErr w:type="spellEnd"/>
      <w:r w:rsidRPr="00717073">
        <w:rPr>
          <w:sz w:val="26"/>
          <w:szCs w:val="26"/>
        </w:rPr>
        <w:t>) определяются по формуле:</w:t>
      </w:r>
    </w:p>
    <w:p w:rsidR="00845624" w:rsidRPr="00717073" w:rsidRDefault="00845624" w:rsidP="00845624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717073">
        <w:rPr>
          <w:noProof/>
          <w:position w:val="-28"/>
          <w:sz w:val="26"/>
          <w:szCs w:val="26"/>
        </w:rPr>
        <w:drawing>
          <wp:inline distT="0" distB="0" distL="0" distR="0">
            <wp:extent cx="1828800" cy="560705"/>
            <wp:effectExtent l="0" t="0" r="0" b="0"/>
            <wp:docPr id="262" name="Рисунок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2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5624" w:rsidRPr="00717073" w:rsidRDefault="00845624" w:rsidP="00845624">
      <w:pPr>
        <w:widowControl w:val="0"/>
        <w:autoSpaceDE w:val="0"/>
        <w:autoSpaceDN w:val="0"/>
        <w:adjustRightInd w:val="0"/>
        <w:ind w:firstLine="709"/>
        <w:rPr>
          <w:sz w:val="26"/>
          <w:szCs w:val="26"/>
        </w:rPr>
      </w:pPr>
      <w:r w:rsidRPr="00717073">
        <w:rPr>
          <w:sz w:val="26"/>
          <w:szCs w:val="26"/>
        </w:rPr>
        <w:lastRenderedPageBreak/>
        <w:t>где:</w:t>
      </w:r>
    </w:p>
    <w:p w:rsidR="00845624" w:rsidRPr="00717073" w:rsidRDefault="00845624" w:rsidP="008456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717073">
        <w:rPr>
          <w:sz w:val="26"/>
          <w:szCs w:val="26"/>
        </w:rPr>
        <w:t>Q</w:t>
      </w:r>
      <w:r w:rsidRPr="00717073">
        <w:rPr>
          <w:sz w:val="26"/>
          <w:szCs w:val="26"/>
          <w:vertAlign w:val="subscript"/>
        </w:rPr>
        <w:t>i</w:t>
      </w:r>
      <w:proofErr w:type="spellEnd"/>
      <w:r w:rsidRPr="00717073">
        <w:rPr>
          <w:sz w:val="26"/>
          <w:szCs w:val="26"/>
          <w:vertAlign w:val="subscript"/>
        </w:rPr>
        <w:t xml:space="preserve"> </w:t>
      </w:r>
      <w:proofErr w:type="spellStart"/>
      <w:r w:rsidRPr="00717073">
        <w:rPr>
          <w:sz w:val="26"/>
          <w:szCs w:val="26"/>
          <w:vertAlign w:val="subscript"/>
        </w:rPr>
        <w:t>дпо</w:t>
      </w:r>
      <w:proofErr w:type="spellEnd"/>
      <w:r w:rsidRPr="00717073">
        <w:rPr>
          <w:sz w:val="26"/>
          <w:szCs w:val="26"/>
        </w:rPr>
        <w:t xml:space="preserve"> - количество работников, направляемых на </w:t>
      </w:r>
      <w:proofErr w:type="spellStart"/>
      <w:r w:rsidRPr="00717073">
        <w:rPr>
          <w:sz w:val="26"/>
          <w:szCs w:val="26"/>
        </w:rPr>
        <w:t>i-й</w:t>
      </w:r>
      <w:proofErr w:type="spellEnd"/>
      <w:r w:rsidRPr="00717073">
        <w:rPr>
          <w:sz w:val="26"/>
          <w:szCs w:val="26"/>
        </w:rPr>
        <w:t xml:space="preserve"> вид дополнительного пр</w:t>
      </w:r>
      <w:r w:rsidRPr="00717073">
        <w:rPr>
          <w:sz w:val="26"/>
          <w:szCs w:val="26"/>
        </w:rPr>
        <w:t>о</w:t>
      </w:r>
      <w:r w:rsidRPr="00717073">
        <w:rPr>
          <w:sz w:val="26"/>
          <w:szCs w:val="26"/>
        </w:rPr>
        <w:t>фессионального образования;</w:t>
      </w:r>
    </w:p>
    <w:p w:rsidR="00845624" w:rsidRPr="00717073" w:rsidRDefault="00845624" w:rsidP="0084562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spellStart"/>
      <w:r w:rsidRPr="00717073">
        <w:rPr>
          <w:sz w:val="26"/>
          <w:szCs w:val="26"/>
        </w:rPr>
        <w:t>P</w:t>
      </w:r>
      <w:r w:rsidRPr="00717073">
        <w:rPr>
          <w:sz w:val="26"/>
          <w:szCs w:val="26"/>
          <w:vertAlign w:val="subscript"/>
        </w:rPr>
        <w:t>i</w:t>
      </w:r>
      <w:proofErr w:type="spellEnd"/>
      <w:r w:rsidRPr="00717073">
        <w:rPr>
          <w:sz w:val="26"/>
          <w:szCs w:val="26"/>
          <w:vertAlign w:val="subscript"/>
        </w:rPr>
        <w:t xml:space="preserve"> </w:t>
      </w:r>
      <w:proofErr w:type="spellStart"/>
      <w:r w:rsidRPr="00717073">
        <w:rPr>
          <w:sz w:val="26"/>
          <w:szCs w:val="26"/>
          <w:vertAlign w:val="subscript"/>
        </w:rPr>
        <w:t>дпо</w:t>
      </w:r>
      <w:proofErr w:type="spellEnd"/>
      <w:r w:rsidRPr="00717073">
        <w:rPr>
          <w:sz w:val="26"/>
          <w:szCs w:val="26"/>
        </w:rPr>
        <w:t xml:space="preserve"> - цена обучения одного работника по </w:t>
      </w:r>
      <w:proofErr w:type="spellStart"/>
      <w:r w:rsidRPr="00717073">
        <w:rPr>
          <w:sz w:val="26"/>
          <w:szCs w:val="26"/>
        </w:rPr>
        <w:t>i-му</w:t>
      </w:r>
      <w:proofErr w:type="spellEnd"/>
      <w:r w:rsidRPr="00717073">
        <w:rPr>
          <w:sz w:val="26"/>
          <w:szCs w:val="26"/>
        </w:rPr>
        <w:t xml:space="preserve"> виду дополнительного профе</w:t>
      </w:r>
      <w:r w:rsidRPr="00717073">
        <w:rPr>
          <w:sz w:val="26"/>
          <w:szCs w:val="26"/>
        </w:rPr>
        <w:t>с</w:t>
      </w:r>
      <w:r w:rsidRPr="00717073">
        <w:rPr>
          <w:sz w:val="26"/>
          <w:szCs w:val="26"/>
        </w:rPr>
        <w:t>сионального образования.</w:t>
      </w:r>
    </w:p>
    <w:p w:rsidR="00845624" w:rsidRPr="00717073" w:rsidRDefault="00845624" w:rsidP="00845624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6"/>
        </w:rPr>
      </w:pPr>
    </w:p>
    <w:p w:rsidR="00845624" w:rsidRPr="00717073" w:rsidRDefault="00845624" w:rsidP="00845624">
      <w:pPr>
        <w:pStyle w:val="af0"/>
        <w:jc w:val="center"/>
        <w:rPr>
          <w:rFonts w:ascii="Times New Roman" w:hAnsi="Times New Roman"/>
          <w:i/>
          <w:sz w:val="26"/>
          <w:szCs w:val="26"/>
        </w:rPr>
      </w:pPr>
      <w:r w:rsidRPr="00717073">
        <w:rPr>
          <w:rFonts w:ascii="Times New Roman" w:hAnsi="Times New Roman"/>
          <w:i/>
          <w:sz w:val="26"/>
          <w:szCs w:val="26"/>
        </w:rPr>
        <w:t xml:space="preserve">Нормативные затраты </w:t>
      </w:r>
    </w:p>
    <w:p w:rsidR="00845624" w:rsidRPr="00717073" w:rsidRDefault="00845624" w:rsidP="00845624">
      <w:pPr>
        <w:pStyle w:val="af0"/>
        <w:jc w:val="center"/>
        <w:rPr>
          <w:rFonts w:ascii="Times New Roman" w:hAnsi="Times New Roman"/>
          <w:i/>
          <w:sz w:val="26"/>
          <w:szCs w:val="26"/>
        </w:rPr>
      </w:pPr>
      <w:r w:rsidRPr="00717073">
        <w:rPr>
          <w:rFonts w:ascii="Times New Roman" w:hAnsi="Times New Roman"/>
          <w:i/>
          <w:sz w:val="26"/>
          <w:szCs w:val="26"/>
        </w:rPr>
        <w:t xml:space="preserve">на приобретение образовательных услуг </w:t>
      </w:r>
    </w:p>
    <w:p w:rsidR="00845624" w:rsidRPr="00717073" w:rsidRDefault="00845624" w:rsidP="00845624">
      <w:pPr>
        <w:pStyle w:val="af0"/>
        <w:jc w:val="center"/>
        <w:rPr>
          <w:rFonts w:ascii="Times New Roman" w:hAnsi="Times New Roman"/>
          <w:i/>
          <w:sz w:val="26"/>
          <w:szCs w:val="26"/>
        </w:rPr>
      </w:pPr>
      <w:r w:rsidRPr="00717073">
        <w:rPr>
          <w:rFonts w:ascii="Times New Roman" w:hAnsi="Times New Roman"/>
          <w:i/>
          <w:sz w:val="26"/>
          <w:szCs w:val="26"/>
        </w:rPr>
        <w:t xml:space="preserve">по профессиональной переподготовке и повышению квалификации </w:t>
      </w:r>
    </w:p>
    <w:p w:rsidR="00845624" w:rsidRPr="00717073" w:rsidRDefault="00845624" w:rsidP="00845624">
      <w:pPr>
        <w:widowControl w:val="0"/>
        <w:autoSpaceDE w:val="0"/>
        <w:autoSpaceDN w:val="0"/>
        <w:adjustRightInd w:val="0"/>
        <w:ind w:firstLine="567"/>
        <w:jc w:val="right"/>
        <w:rPr>
          <w:i/>
          <w:sz w:val="26"/>
          <w:szCs w:val="26"/>
        </w:rPr>
      </w:pPr>
    </w:p>
    <w:p w:rsidR="00845624" w:rsidRDefault="00845624" w:rsidP="00845624">
      <w:pPr>
        <w:widowControl w:val="0"/>
        <w:autoSpaceDE w:val="0"/>
        <w:autoSpaceDN w:val="0"/>
        <w:adjustRightInd w:val="0"/>
        <w:ind w:firstLine="567"/>
        <w:jc w:val="right"/>
        <w:rPr>
          <w:i/>
          <w:szCs w:val="26"/>
        </w:rPr>
      </w:pPr>
      <w:r w:rsidRPr="00717073">
        <w:rPr>
          <w:i/>
          <w:szCs w:val="26"/>
        </w:rPr>
        <w:t>Таблица № 2</w:t>
      </w:r>
      <w:r w:rsidR="000446DA">
        <w:rPr>
          <w:i/>
          <w:szCs w:val="26"/>
        </w:rPr>
        <w:t>4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7"/>
        <w:gridCol w:w="2411"/>
        <w:gridCol w:w="3543"/>
        <w:gridCol w:w="3118"/>
      </w:tblGrid>
      <w:tr w:rsidR="00E65F61" w:rsidRPr="008E3B01" w:rsidTr="000268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F61" w:rsidRPr="008E3B01" w:rsidRDefault="00E65F61" w:rsidP="0002689C">
            <w:pPr>
              <w:autoSpaceDE w:val="0"/>
              <w:autoSpaceDN w:val="0"/>
              <w:adjustRightInd w:val="0"/>
              <w:jc w:val="center"/>
            </w:pPr>
            <w:r w:rsidRPr="008E3B01">
              <w:t>№</w:t>
            </w:r>
          </w:p>
          <w:p w:rsidR="00E65F61" w:rsidRPr="008E3B01" w:rsidRDefault="00E65F61" w:rsidP="0002689C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8E3B01">
              <w:t>п</w:t>
            </w:r>
            <w:proofErr w:type="spellEnd"/>
            <w:proofErr w:type="gramEnd"/>
            <w:r w:rsidRPr="008E3B01">
              <w:t>/</w:t>
            </w:r>
            <w:proofErr w:type="spellStart"/>
            <w:r w:rsidRPr="008E3B01">
              <w:t>п</w:t>
            </w:r>
            <w:proofErr w:type="spellEnd"/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F61" w:rsidRPr="008E3B01" w:rsidRDefault="00E65F61" w:rsidP="000268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3B01">
              <w:t>Наименование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F61" w:rsidRPr="008E3B01" w:rsidRDefault="00E65F61" w:rsidP="000268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3B01">
              <w:t>Количество работников,</w:t>
            </w:r>
          </w:p>
          <w:p w:rsidR="00E65F61" w:rsidRPr="008E3B01" w:rsidRDefault="00E65F61" w:rsidP="0002689C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8E3B01">
              <w:t>направляемых</w:t>
            </w:r>
            <w:proofErr w:type="gramEnd"/>
            <w:r w:rsidRPr="008E3B01">
              <w:t xml:space="preserve"> на </w:t>
            </w:r>
            <w:proofErr w:type="spellStart"/>
            <w:r w:rsidRPr="008E3B01">
              <w:t>i-й</w:t>
            </w:r>
            <w:proofErr w:type="spellEnd"/>
            <w:r w:rsidRPr="008E3B01">
              <w:t xml:space="preserve"> вид</w:t>
            </w:r>
          </w:p>
          <w:p w:rsidR="00E65F61" w:rsidRDefault="00E65F61" w:rsidP="000268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3B01">
              <w:t>дополнительного</w:t>
            </w:r>
            <w:r>
              <w:t xml:space="preserve"> </w:t>
            </w:r>
            <w:r w:rsidRPr="008E3B01">
              <w:t>професси</w:t>
            </w:r>
            <w:r w:rsidRPr="008E3B01">
              <w:t>о</w:t>
            </w:r>
            <w:r w:rsidRPr="008E3B01">
              <w:t>нального образования</w:t>
            </w:r>
            <w:r>
              <w:t xml:space="preserve"> в год, </w:t>
            </w:r>
          </w:p>
          <w:p w:rsidR="00E65F61" w:rsidRPr="008E3B01" w:rsidRDefault="00E65F61" w:rsidP="0002689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человек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F61" w:rsidRDefault="00E65F61" w:rsidP="000268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3B01">
              <w:t>Цена обучения</w:t>
            </w:r>
            <w:r>
              <w:t xml:space="preserve"> одного</w:t>
            </w:r>
          </w:p>
          <w:p w:rsidR="00E65F61" w:rsidRDefault="00E65F61" w:rsidP="000268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3B01">
              <w:t xml:space="preserve"> работника по </w:t>
            </w:r>
            <w:proofErr w:type="spellStart"/>
            <w:r w:rsidRPr="008E3B01">
              <w:t>i-му</w:t>
            </w:r>
            <w:proofErr w:type="spellEnd"/>
            <w:r w:rsidRPr="008E3B01">
              <w:t xml:space="preserve"> виду </w:t>
            </w:r>
          </w:p>
          <w:p w:rsidR="00E65F61" w:rsidRDefault="00E65F61" w:rsidP="000268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3B01">
              <w:t xml:space="preserve">дополнительного </w:t>
            </w:r>
          </w:p>
          <w:p w:rsidR="00E65F61" w:rsidRPr="008E3B01" w:rsidRDefault="00E65F61" w:rsidP="000268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3B01">
              <w:t>профессионального</w:t>
            </w:r>
          </w:p>
          <w:p w:rsidR="00E65F61" w:rsidRPr="008E3B01" w:rsidRDefault="00E65F61" w:rsidP="0002689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E3B01">
              <w:t>образования, руб</w:t>
            </w:r>
            <w:r>
              <w:t>лей</w:t>
            </w:r>
          </w:p>
        </w:tc>
      </w:tr>
      <w:tr w:rsidR="00E65F61" w:rsidRPr="004878A8" w:rsidTr="000268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F61" w:rsidRPr="004878A8" w:rsidRDefault="00E65F61" w:rsidP="000268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61" w:rsidRPr="004878A8" w:rsidRDefault="00E65F61" w:rsidP="0002689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Семинары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F61" w:rsidRPr="004878A8" w:rsidRDefault="00E65F61" w:rsidP="00E65F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878A8">
              <w:rPr>
                <w:sz w:val="26"/>
                <w:szCs w:val="26"/>
              </w:rPr>
              <w:t xml:space="preserve">не более </w:t>
            </w:r>
            <w:r>
              <w:rPr>
                <w:sz w:val="26"/>
                <w:szCs w:val="26"/>
              </w:rPr>
              <w:t>15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5F61" w:rsidRPr="004878A8" w:rsidRDefault="00E65F61" w:rsidP="000268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 более 15</w:t>
            </w:r>
            <w:r w:rsidRPr="004878A8">
              <w:rPr>
                <w:sz w:val="26"/>
                <w:szCs w:val="26"/>
              </w:rPr>
              <w:t xml:space="preserve"> 000,00</w:t>
            </w:r>
          </w:p>
        </w:tc>
      </w:tr>
      <w:tr w:rsidR="00E65F61" w:rsidRPr="004878A8" w:rsidTr="0002689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F61" w:rsidRDefault="00E65F61" w:rsidP="000268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5F61" w:rsidRDefault="00E65F61" w:rsidP="0002689C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Курсы повышения квалификации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F61" w:rsidRPr="004878A8" w:rsidRDefault="00E65F61" w:rsidP="00E65F6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 более 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5F61" w:rsidRPr="004878A8" w:rsidRDefault="00E65F61" w:rsidP="0002689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4878A8">
              <w:rPr>
                <w:sz w:val="26"/>
                <w:szCs w:val="26"/>
              </w:rPr>
              <w:t xml:space="preserve">не более </w:t>
            </w:r>
            <w:r>
              <w:rPr>
                <w:sz w:val="26"/>
                <w:szCs w:val="26"/>
              </w:rPr>
              <w:t>5</w:t>
            </w:r>
            <w:r w:rsidRPr="004878A8">
              <w:rPr>
                <w:sz w:val="26"/>
                <w:szCs w:val="26"/>
              </w:rPr>
              <w:t>0 000,00</w:t>
            </w:r>
          </w:p>
        </w:tc>
      </w:tr>
    </w:tbl>
    <w:p w:rsidR="00E65F61" w:rsidRPr="00717073" w:rsidRDefault="00E65F61" w:rsidP="00845624">
      <w:pPr>
        <w:widowControl w:val="0"/>
        <w:autoSpaceDE w:val="0"/>
        <w:autoSpaceDN w:val="0"/>
        <w:adjustRightInd w:val="0"/>
        <w:ind w:firstLine="567"/>
        <w:jc w:val="right"/>
        <w:rPr>
          <w:i/>
          <w:szCs w:val="26"/>
        </w:rPr>
      </w:pPr>
    </w:p>
    <w:p w:rsidR="00845624" w:rsidRPr="00717073" w:rsidRDefault="00845624" w:rsidP="00845624">
      <w:pPr>
        <w:widowControl w:val="0"/>
        <w:autoSpaceDE w:val="0"/>
        <w:autoSpaceDN w:val="0"/>
        <w:adjustRightInd w:val="0"/>
        <w:ind w:firstLine="567"/>
        <w:jc w:val="right"/>
        <w:rPr>
          <w:sz w:val="26"/>
          <w:szCs w:val="26"/>
        </w:rPr>
      </w:pPr>
    </w:p>
    <w:sectPr w:rsidR="00845624" w:rsidRPr="00717073" w:rsidSect="000257AA">
      <w:pgSz w:w="11906" w:h="16838" w:code="9"/>
      <w:pgMar w:top="1134" w:right="567" w:bottom="1134" w:left="1701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5C07" w:rsidRDefault="00995C07">
      <w:r>
        <w:separator/>
      </w:r>
    </w:p>
  </w:endnote>
  <w:endnote w:type="continuationSeparator" w:id="0">
    <w:p w:rsidR="00995C07" w:rsidRDefault="00995C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5C07" w:rsidRDefault="00995C07">
      <w:r>
        <w:separator/>
      </w:r>
    </w:p>
  </w:footnote>
  <w:footnote w:type="continuationSeparator" w:id="0">
    <w:p w:rsidR="00995C07" w:rsidRDefault="00995C0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8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3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4">
    <w:nsid w:val="360F0EE8"/>
    <w:multiLevelType w:val="multilevel"/>
    <w:tmpl w:val="76BC6850"/>
    <w:lvl w:ilvl="0">
      <w:start w:val="1"/>
      <w:numFmt w:val="decimal"/>
      <w:pStyle w:val="lst"/>
      <w:lvlText w:val="%1)"/>
      <w:lvlJc w:val="left"/>
      <w:pPr>
        <w:tabs>
          <w:tab w:val="num" w:pos="908"/>
        </w:tabs>
        <w:ind w:left="1" w:firstLine="709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AC83F9E"/>
    <w:multiLevelType w:val="hybridMultilevel"/>
    <w:tmpl w:val="B5E839E2"/>
    <w:lvl w:ilvl="0" w:tplc="3D24001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F22FE4"/>
    <w:multiLevelType w:val="multilevel"/>
    <w:tmpl w:val="431048F2"/>
    <w:styleLink w:val="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4D796E73"/>
    <w:multiLevelType w:val="multilevel"/>
    <w:tmpl w:val="2D603252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8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8"/>
  </w:num>
  <w:num w:numId="4">
    <w:abstractNumId w:val="3"/>
  </w:num>
  <w:num w:numId="5">
    <w:abstractNumId w:val="6"/>
  </w:num>
  <w:num w:numId="6">
    <w:abstractNumId w:val="4"/>
  </w:num>
  <w:num w:numId="7">
    <w:abstractNumId w:val="7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707C"/>
    <w:rsid w:val="00000BB5"/>
    <w:rsid w:val="0000297C"/>
    <w:rsid w:val="000039AB"/>
    <w:rsid w:val="00003D68"/>
    <w:rsid w:val="00004268"/>
    <w:rsid w:val="00004471"/>
    <w:rsid w:val="0000499F"/>
    <w:rsid w:val="00004CBD"/>
    <w:rsid w:val="00004CD1"/>
    <w:rsid w:val="00005A97"/>
    <w:rsid w:val="00005E86"/>
    <w:rsid w:val="00006757"/>
    <w:rsid w:val="000067ED"/>
    <w:rsid w:val="00006B38"/>
    <w:rsid w:val="00007097"/>
    <w:rsid w:val="00007FC9"/>
    <w:rsid w:val="000105F0"/>
    <w:rsid w:val="00012A43"/>
    <w:rsid w:val="00013437"/>
    <w:rsid w:val="00013EBE"/>
    <w:rsid w:val="000148E6"/>
    <w:rsid w:val="000155B1"/>
    <w:rsid w:val="00015C96"/>
    <w:rsid w:val="00016D5F"/>
    <w:rsid w:val="00017346"/>
    <w:rsid w:val="00017AD4"/>
    <w:rsid w:val="00017E03"/>
    <w:rsid w:val="00017F8B"/>
    <w:rsid w:val="0002080F"/>
    <w:rsid w:val="00021638"/>
    <w:rsid w:val="000216C4"/>
    <w:rsid w:val="0002195E"/>
    <w:rsid w:val="00021A40"/>
    <w:rsid w:val="0002343D"/>
    <w:rsid w:val="00023BEA"/>
    <w:rsid w:val="000241B2"/>
    <w:rsid w:val="00025126"/>
    <w:rsid w:val="000257AA"/>
    <w:rsid w:val="00025D07"/>
    <w:rsid w:val="00025E25"/>
    <w:rsid w:val="000261D5"/>
    <w:rsid w:val="000263F2"/>
    <w:rsid w:val="00026F25"/>
    <w:rsid w:val="00027722"/>
    <w:rsid w:val="000300CD"/>
    <w:rsid w:val="000303D3"/>
    <w:rsid w:val="00031E6E"/>
    <w:rsid w:val="00031FFD"/>
    <w:rsid w:val="000323E6"/>
    <w:rsid w:val="000324DD"/>
    <w:rsid w:val="0003251F"/>
    <w:rsid w:val="00033D33"/>
    <w:rsid w:val="00034D5C"/>
    <w:rsid w:val="00035F3B"/>
    <w:rsid w:val="000361C9"/>
    <w:rsid w:val="0003671F"/>
    <w:rsid w:val="000370FD"/>
    <w:rsid w:val="0003748A"/>
    <w:rsid w:val="00040557"/>
    <w:rsid w:val="00040576"/>
    <w:rsid w:val="000406A8"/>
    <w:rsid w:val="00040B9F"/>
    <w:rsid w:val="0004221E"/>
    <w:rsid w:val="00042C76"/>
    <w:rsid w:val="00042D56"/>
    <w:rsid w:val="00043817"/>
    <w:rsid w:val="000446DA"/>
    <w:rsid w:val="0004475E"/>
    <w:rsid w:val="000454C8"/>
    <w:rsid w:val="00045694"/>
    <w:rsid w:val="00046E1B"/>
    <w:rsid w:val="000473A6"/>
    <w:rsid w:val="0004760A"/>
    <w:rsid w:val="00047B4E"/>
    <w:rsid w:val="00047CAA"/>
    <w:rsid w:val="00050921"/>
    <w:rsid w:val="00051103"/>
    <w:rsid w:val="00051377"/>
    <w:rsid w:val="0005172D"/>
    <w:rsid w:val="000521AD"/>
    <w:rsid w:val="0005295A"/>
    <w:rsid w:val="00052DEA"/>
    <w:rsid w:val="000535A4"/>
    <w:rsid w:val="000574ED"/>
    <w:rsid w:val="00057FEF"/>
    <w:rsid w:val="0006016C"/>
    <w:rsid w:val="00060670"/>
    <w:rsid w:val="000606A5"/>
    <w:rsid w:val="000611F5"/>
    <w:rsid w:val="00061613"/>
    <w:rsid w:val="00062478"/>
    <w:rsid w:val="00062766"/>
    <w:rsid w:val="00063A1B"/>
    <w:rsid w:val="00063F1E"/>
    <w:rsid w:val="000640C7"/>
    <w:rsid w:val="00065DF2"/>
    <w:rsid w:val="00066E1E"/>
    <w:rsid w:val="000675B0"/>
    <w:rsid w:val="00067AFC"/>
    <w:rsid w:val="000707F0"/>
    <w:rsid w:val="000715A2"/>
    <w:rsid w:val="000716F1"/>
    <w:rsid w:val="00071A76"/>
    <w:rsid w:val="00071D18"/>
    <w:rsid w:val="000720B5"/>
    <w:rsid w:val="00073458"/>
    <w:rsid w:val="00073C02"/>
    <w:rsid w:val="0007426B"/>
    <w:rsid w:val="0007435F"/>
    <w:rsid w:val="00075A68"/>
    <w:rsid w:val="00075AEE"/>
    <w:rsid w:val="00075D30"/>
    <w:rsid w:val="00075F88"/>
    <w:rsid w:val="00077014"/>
    <w:rsid w:val="0007711A"/>
    <w:rsid w:val="00077AE6"/>
    <w:rsid w:val="00077CC3"/>
    <w:rsid w:val="00077DC6"/>
    <w:rsid w:val="0008061E"/>
    <w:rsid w:val="00080FE3"/>
    <w:rsid w:val="00081125"/>
    <w:rsid w:val="000825C3"/>
    <w:rsid w:val="00082847"/>
    <w:rsid w:val="00082870"/>
    <w:rsid w:val="00082AE3"/>
    <w:rsid w:val="00082DC4"/>
    <w:rsid w:val="0008331C"/>
    <w:rsid w:val="00083C3C"/>
    <w:rsid w:val="000843D7"/>
    <w:rsid w:val="000845F8"/>
    <w:rsid w:val="00084BB8"/>
    <w:rsid w:val="0008510D"/>
    <w:rsid w:val="000859F6"/>
    <w:rsid w:val="00085B24"/>
    <w:rsid w:val="000861D1"/>
    <w:rsid w:val="0008793C"/>
    <w:rsid w:val="00087E22"/>
    <w:rsid w:val="00091542"/>
    <w:rsid w:val="000915B4"/>
    <w:rsid w:val="00091C35"/>
    <w:rsid w:val="00092AFE"/>
    <w:rsid w:val="00092EF1"/>
    <w:rsid w:val="00093025"/>
    <w:rsid w:val="00094AD0"/>
    <w:rsid w:val="000951CA"/>
    <w:rsid w:val="000957BE"/>
    <w:rsid w:val="000958FC"/>
    <w:rsid w:val="00095BB7"/>
    <w:rsid w:val="00095F72"/>
    <w:rsid w:val="000968F7"/>
    <w:rsid w:val="00096FED"/>
    <w:rsid w:val="00097015"/>
    <w:rsid w:val="000970F3"/>
    <w:rsid w:val="00097E61"/>
    <w:rsid w:val="000A009C"/>
    <w:rsid w:val="000A1CEC"/>
    <w:rsid w:val="000A252B"/>
    <w:rsid w:val="000A2DAB"/>
    <w:rsid w:val="000A34E3"/>
    <w:rsid w:val="000A3FC4"/>
    <w:rsid w:val="000A5176"/>
    <w:rsid w:val="000A6565"/>
    <w:rsid w:val="000A6936"/>
    <w:rsid w:val="000A6D13"/>
    <w:rsid w:val="000A7694"/>
    <w:rsid w:val="000B0847"/>
    <w:rsid w:val="000B1482"/>
    <w:rsid w:val="000B1E20"/>
    <w:rsid w:val="000B2320"/>
    <w:rsid w:val="000B3840"/>
    <w:rsid w:val="000B47EA"/>
    <w:rsid w:val="000B481E"/>
    <w:rsid w:val="000B68D0"/>
    <w:rsid w:val="000B6A43"/>
    <w:rsid w:val="000B74EF"/>
    <w:rsid w:val="000B7510"/>
    <w:rsid w:val="000C065D"/>
    <w:rsid w:val="000C1F90"/>
    <w:rsid w:val="000C23D3"/>
    <w:rsid w:val="000C381C"/>
    <w:rsid w:val="000C4646"/>
    <w:rsid w:val="000C5439"/>
    <w:rsid w:val="000C5DD6"/>
    <w:rsid w:val="000C708C"/>
    <w:rsid w:val="000C7D3A"/>
    <w:rsid w:val="000D000F"/>
    <w:rsid w:val="000D00B0"/>
    <w:rsid w:val="000D03B8"/>
    <w:rsid w:val="000D0AA3"/>
    <w:rsid w:val="000D0D7B"/>
    <w:rsid w:val="000D0FE1"/>
    <w:rsid w:val="000D10B1"/>
    <w:rsid w:val="000D1A4C"/>
    <w:rsid w:val="000D2381"/>
    <w:rsid w:val="000D389B"/>
    <w:rsid w:val="000D3ACE"/>
    <w:rsid w:val="000D4DA1"/>
    <w:rsid w:val="000D556B"/>
    <w:rsid w:val="000D5617"/>
    <w:rsid w:val="000D5683"/>
    <w:rsid w:val="000D56CA"/>
    <w:rsid w:val="000D5902"/>
    <w:rsid w:val="000D5927"/>
    <w:rsid w:val="000D6D40"/>
    <w:rsid w:val="000E03A4"/>
    <w:rsid w:val="000E10C1"/>
    <w:rsid w:val="000E2616"/>
    <w:rsid w:val="000E289B"/>
    <w:rsid w:val="000E3274"/>
    <w:rsid w:val="000E3512"/>
    <w:rsid w:val="000E426B"/>
    <w:rsid w:val="000E4F2C"/>
    <w:rsid w:val="000E5A52"/>
    <w:rsid w:val="000E5EA1"/>
    <w:rsid w:val="000E6154"/>
    <w:rsid w:val="000E7A42"/>
    <w:rsid w:val="000F17AF"/>
    <w:rsid w:val="000F2953"/>
    <w:rsid w:val="000F29B3"/>
    <w:rsid w:val="000F2AB3"/>
    <w:rsid w:val="000F377A"/>
    <w:rsid w:val="000F428E"/>
    <w:rsid w:val="000F51D0"/>
    <w:rsid w:val="000F5706"/>
    <w:rsid w:val="000F59AE"/>
    <w:rsid w:val="000F5B05"/>
    <w:rsid w:val="000F6489"/>
    <w:rsid w:val="000F660A"/>
    <w:rsid w:val="000F73DC"/>
    <w:rsid w:val="000F73FC"/>
    <w:rsid w:val="000F7976"/>
    <w:rsid w:val="000F7B7F"/>
    <w:rsid w:val="0010030F"/>
    <w:rsid w:val="001014F9"/>
    <w:rsid w:val="00101FA1"/>
    <w:rsid w:val="0010204A"/>
    <w:rsid w:val="0010219E"/>
    <w:rsid w:val="00102713"/>
    <w:rsid w:val="00102914"/>
    <w:rsid w:val="0010448C"/>
    <w:rsid w:val="00105B2A"/>
    <w:rsid w:val="00105E17"/>
    <w:rsid w:val="00106822"/>
    <w:rsid w:val="00106C25"/>
    <w:rsid w:val="0010728C"/>
    <w:rsid w:val="00107BB1"/>
    <w:rsid w:val="00107F72"/>
    <w:rsid w:val="00110590"/>
    <w:rsid w:val="001105ED"/>
    <w:rsid w:val="001106B5"/>
    <w:rsid w:val="00111460"/>
    <w:rsid w:val="00112668"/>
    <w:rsid w:val="00112AC5"/>
    <w:rsid w:val="00113CF7"/>
    <w:rsid w:val="001163AB"/>
    <w:rsid w:val="00116C3C"/>
    <w:rsid w:val="00116E53"/>
    <w:rsid w:val="001216F1"/>
    <w:rsid w:val="00121946"/>
    <w:rsid w:val="00121A40"/>
    <w:rsid w:val="0012364A"/>
    <w:rsid w:val="00123998"/>
    <w:rsid w:val="00123B2E"/>
    <w:rsid w:val="00125C61"/>
    <w:rsid w:val="00126489"/>
    <w:rsid w:val="00126D73"/>
    <w:rsid w:val="00127234"/>
    <w:rsid w:val="00127449"/>
    <w:rsid w:val="00127BF2"/>
    <w:rsid w:val="00130095"/>
    <w:rsid w:val="0013061E"/>
    <w:rsid w:val="00130AD2"/>
    <w:rsid w:val="00130E50"/>
    <w:rsid w:val="00133E96"/>
    <w:rsid w:val="00133EA1"/>
    <w:rsid w:val="00134914"/>
    <w:rsid w:val="00134920"/>
    <w:rsid w:val="00135FF5"/>
    <w:rsid w:val="00136CB7"/>
    <w:rsid w:val="00137969"/>
    <w:rsid w:val="00137B60"/>
    <w:rsid w:val="00140C20"/>
    <w:rsid w:val="00141D87"/>
    <w:rsid w:val="00143163"/>
    <w:rsid w:val="00144701"/>
    <w:rsid w:val="00146FA6"/>
    <w:rsid w:val="0014716B"/>
    <w:rsid w:val="00150540"/>
    <w:rsid w:val="0015085E"/>
    <w:rsid w:val="0015090B"/>
    <w:rsid w:val="00150F4D"/>
    <w:rsid w:val="00151AC8"/>
    <w:rsid w:val="00152A66"/>
    <w:rsid w:val="00153276"/>
    <w:rsid w:val="00154EFF"/>
    <w:rsid w:val="00155F91"/>
    <w:rsid w:val="0015669C"/>
    <w:rsid w:val="001575F2"/>
    <w:rsid w:val="00157952"/>
    <w:rsid w:val="00157D32"/>
    <w:rsid w:val="001603C4"/>
    <w:rsid w:val="0016106C"/>
    <w:rsid w:val="00161884"/>
    <w:rsid w:val="001619DF"/>
    <w:rsid w:val="001633BD"/>
    <w:rsid w:val="0016361A"/>
    <w:rsid w:val="001639E4"/>
    <w:rsid w:val="00164158"/>
    <w:rsid w:val="00164DB8"/>
    <w:rsid w:val="001656CC"/>
    <w:rsid w:val="0016577B"/>
    <w:rsid w:val="00165C5D"/>
    <w:rsid w:val="00165DC9"/>
    <w:rsid w:val="00166B7E"/>
    <w:rsid w:val="001672DC"/>
    <w:rsid w:val="001700D2"/>
    <w:rsid w:val="00170845"/>
    <w:rsid w:val="00170B49"/>
    <w:rsid w:val="001714AB"/>
    <w:rsid w:val="00171922"/>
    <w:rsid w:val="00171E44"/>
    <w:rsid w:val="001722CC"/>
    <w:rsid w:val="0017292D"/>
    <w:rsid w:val="00172C3F"/>
    <w:rsid w:val="00172ECF"/>
    <w:rsid w:val="0017333D"/>
    <w:rsid w:val="001735EB"/>
    <w:rsid w:val="00173858"/>
    <w:rsid w:val="0017393E"/>
    <w:rsid w:val="00174B54"/>
    <w:rsid w:val="00176949"/>
    <w:rsid w:val="001775E0"/>
    <w:rsid w:val="001778C0"/>
    <w:rsid w:val="0017794B"/>
    <w:rsid w:val="00177CED"/>
    <w:rsid w:val="00177D4C"/>
    <w:rsid w:val="001808D6"/>
    <w:rsid w:val="00180F89"/>
    <w:rsid w:val="0018147C"/>
    <w:rsid w:val="00181981"/>
    <w:rsid w:val="00181EE3"/>
    <w:rsid w:val="0018243B"/>
    <w:rsid w:val="00182A4F"/>
    <w:rsid w:val="0018397E"/>
    <w:rsid w:val="00185049"/>
    <w:rsid w:val="00185473"/>
    <w:rsid w:val="001854EA"/>
    <w:rsid w:val="00185814"/>
    <w:rsid w:val="00186A13"/>
    <w:rsid w:val="00187038"/>
    <w:rsid w:val="001915B9"/>
    <w:rsid w:val="00191716"/>
    <w:rsid w:val="00191EF2"/>
    <w:rsid w:val="00193568"/>
    <w:rsid w:val="0019403C"/>
    <w:rsid w:val="00196B54"/>
    <w:rsid w:val="001A021B"/>
    <w:rsid w:val="001A08E7"/>
    <w:rsid w:val="001A104F"/>
    <w:rsid w:val="001A29C7"/>
    <w:rsid w:val="001A2EEA"/>
    <w:rsid w:val="001A4022"/>
    <w:rsid w:val="001A4D3D"/>
    <w:rsid w:val="001A57AA"/>
    <w:rsid w:val="001A5EFC"/>
    <w:rsid w:val="001A6B6E"/>
    <w:rsid w:val="001A7589"/>
    <w:rsid w:val="001A7673"/>
    <w:rsid w:val="001B04E9"/>
    <w:rsid w:val="001B0D0E"/>
    <w:rsid w:val="001B15EF"/>
    <w:rsid w:val="001B17F3"/>
    <w:rsid w:val="001B2A37"/>
    <w:rsid w:val="001B361D"/>
    <w:rsid w:val="001B414C"/>
    <w:rsid w:val="001B584F"/>
    <w:rsid w:val="001C1B2C"/>
    <w:rsid w:val="001C1C56"/>
    <w:rsid w:val="001C3000"/>
    <w:rsid w:val="001C51AA"/>
    <w:rsid w:val="001C5872"/>
    <w:rsid w:val="001C590E"/>
    <w:rsid w:val="001C7064"/>
    <w:rsid w:val="001C71B9"/>
    <w:rsid w:val="001C7C84"/>
    <w:rsid w:val="001D0F07"/>
    <w:rsid w:val="001D1A4E"/>
    <w:rsid w:val="001D1AB6"/>
    <w:rsid w:val="001D23CD"/>
    <w:rsid w:val="001D2538"/>
    <w:rsid w:val="001D2EA9"/>
    <w:rsid w:val="001D329C"/>
    <w:rsid w:val="001D37F2"/>
    <w:rsid w:val="001D48AA"/>
    <w:rsid w:val="001D48EA"/>
    <w:rsid w:val="001D4F90"/>
    <w:rsid w:val="001D6E68"/>
    <w:rsid w:val="001D7359"/>
    <w:rsid w:val="001E04CF"/>
    <w:rsid w:val="001E0F3B"/>
    <w:rsid w:val="001E12D2"/>
    <w:rsid w:val="001E1C6D"/>
    <w:rsid w:val="001E21D0"/>
    <w:rsid w:val="001E27AF"/>
    <w:rsid w:val="001E29D2"/>
    <w:rsid w:val="001E3299"/>
    <w:rsid w:val="001E364C"/>
    <w:rsid w:val="001E4331"/>
    <w:rsid w:val="001E4A4C"/>
    <w:rsid w:val="001E530B"/>
    <w:rsid w:val="001E560D"/>
    <w:rsid w:val="001E6C5E"/>
    <w:rsid w:val="001E6D30"/>
    <w:rsid w:val="001E6DDE"/>
    <w:rsid w:val="001E7218"/>
    <w:rsid w:val="001E7AAD"/>
    <w:rsid w:val="001F0A44"/>
    <w:rsid w:val="001F0C9F"/>
    <w:rsid w:val="001F1D2B"/>
    <w:rsid w:val="001F1D4A"/>
    <w:rsid w:val="001F1E35"/>
    <w:rsid w:val="001F26A1"/>
    <w:rsid w:val="001F3DD6"/>
    <w:rsid w:val="001F3FCB"/>
    <w:rsid w:val="001F47C9"/>
    <w:rsid w:val="001F494F"/>
    <w:rsid w:val="001F5035"/>
    <w:rsid w:val="001F5F3C"/>
    <w:rsid w:val="001F6EFD"/>
    <w:rsid w:val="0020188F"/>
    <w:rsid w:val="002032CE"/>
    <w:rsid w:val="0020490D"/>
    <w:rsid w:val="00204E81"/>
    <w:rsid w:val="00204FDF"/>
    <w:rsid w:val="002056A9"/>
    <w:rsid w:val="0020593C"/>
    <w:rsid w:val="00206594"/>
    <w:rsid w:val="00206DA4"/>
    <w:rsid w:val="00206E63"/>
    <w:rsid w:val="00207472"/>
    <w:rsid w:val="00210894"/>
    <w:rsid w:val="0021134E"/>
    <w:rsid w:val="00212276"/>
    <w:rsid w:val="0021273D"/>
    <w:rsid w:val="0021275E"/>
    <w:rsid w:val="002129D7"/>
    <w:rsid w:val="00214664"/>
    <w:rsid w:val="00214D90"/>
    <w:rsid w:val="00214F88"/>
    <w:rsid w:val="00216D8B"/>
    <w:rsid w:val="00217774"/>
    <w:rsid w:val="00217D40"/>
    <w:rsid w:val="00217EF1"/>
    <w:rsid w:val="002210E8"/>
    <w:rsid w:val="00221EE6"/>
    <w:rsid w:val="00222218"/>
    <w:rsid w:val="00222932"/>
    <w:rsid w:val="0022350A"/>
    <w:rsid w:val="002240E1"/>
    <w:rsid w:val="00224216"/>
    <w:rsid w:val="00226528"/>
    <w:rsid w:val="00226D23"/>
    <w:rsid w:val="00227848"/>
    <w:rsid w:val="00227F50"/>
    <w:rsid w:val="002301A0"/>
    <w:rsid w:val="0023084F"/>
    <w:rsid w:val="00230C25"/>
    <w:rsid w:val="00230DEC"/>
    <w:rsid w:val="00231190"/>
    <w:rsid w:val="00231604"/>
    <w:rsid w:val="00233C98"/>
    <w:rsid w:val="00234292"/>
    <w:rsid w:val="002355FC"/>
    <w:rsid w:val="002357B8"/>
    <w:rsid w:val="002357BA"/>
    <w:rsid w:val="002358EE"/>
    <w:rsid w:val="00235999"/>
    <w:rsid w:val="00235C6E"/>
    <w:rsid w:val="002379FA"/>
    <w:rsid w:val="00237C5F"/>
    <w:rsid w:val="002403DA"/>
    <w:rsid w:val="00241249"/>
    <w:rsid w:val="0024166A"/>
    <w:rsid w:val="00242D7A"/>
    <w:rsid w:val="00244790"/>
    <w:rsid w:val="00244CA5"/>
    <w:rsid w:val="00245BDB"/>
    <w:rsid w:val="00246641"/>
    <w:rsid w:val="0024696D"/>
    <w:rsid w:val="00247F7C"/>
    <w:rsid w:val="002512A0"/>
    <w:rsid w:val="00251B53"/>
    <w:rsid w:val="00252F2C"/>
    <w:rsid w:val="002543E5"/>
    <w:rsid w:val="0025556D"/>
    <w:rsid w:val="00256084"/>
    <w:rsid w:val="00256F08"/>
    <w:rsid w:val="002572DB"/>
    <w:rsid w:val="0026003F"/>
    <w:rsid w:val="002607DB"/>
    <w:rsid w:val="00261CDE"/>
    <w:rsid w:val="0026253E"/>
    <w:rsid w:val="00262813"/>
    <w:rsid w:val="002629D4"/>
    <w:rsid w:val="002636CE"/>
    <w:rsid w:val="0026429F"/>
    <w:rsid w:val="00265657"/>
    <w:rsid w:val="00265BB7"/>
    <w:rsid w:val="00266117"/>
    <w:rsid w:val="00266BBD"/>
    <w:rsid w:val="00266E90"/>
    <w:rsid w:val="0027053B"/>
    <w:rsid w:val="00270A16"/>
    <w:rsid w:val="0027145C"/>
    <w:rsid w:val="0027196B"/>
    <w:rsid w:val="00272393"/>
    <w:rsid w:val="002729EB"/>
    <w:rsid w:val="00273711"/>
    <w:rsid w:val="0027421D"/>
    <w:rsid w:val="00274C33"/>
    <w:rsid w:val="00275303"/>
    <w:rsid w:val="0027576C"/>
    <w:rsid w:val="00276B0A"/>
    <w:rsid w:val="00276F5F"/>
    <w:rsid w:val="002772EA"/>
    <w:rsid w:val="00277FD9"/>
    <w:rsid w:val="002811F7"/>
    <w:rsid w:val="0028148D"/>
    <w:rsid w:val="002820A3"/>
    <w:rsid w:val="0028363F"/>
    <w:rsid w:val="00283BB1"/>
    <w:rsid w:val="00286F9E"/>
    <w:rsid w:val="0028761A"/>
    <w:rsid w:val="00287F34"/>
    <w:rsid w:val="00290621"/>
    <w:rsid w:val="00291476"/>
    <w:rsid w:val="002918C8"/>
    <w:rsid w:val="00292051"/>
    <w:rsid w:val="00292D4E"/>
    <w:rsid w:val="00293578"/>
    <w:rsid w:val="00294114"/>
    <w:rsid w:val="00294F78"/>
    <w:rsid w:val="00295BDB"/>
    <w:rsid w:val="00296074"/>
    <w:rsid w:val="00296221"/>
    <w:rsid w:val="00296641"/>
    <w:rsid w:val="00296AB9"/>
    <w:rsid w:val="00296F3E"/>
    <w:rsid w:val="002A0118"/>
    <w:rsid w:val="002A01E2"/>
    <w:rsid w:val="002A069E"/>
    <w:rsid w:val="002A1A80"/>
    <w:rsid w:val="002A1BDF"/>
    <w:rsid w:val="002A1C29"/>
    <w:rsid w:val="002A1CEC"/>
    <w:rsid w:val="002A22B9"/>
    <w:rsid w:val="002A2530"/>
    <w:rsid w:val="002A440E"/>
    <w:rsid w:val="002A471B"/>
    <w:rsid w:val="002A5F67"/>
    <w:rsid w:val="002A6107"/>
    <w:rsid w:val="002A7898"/>
    <w:rsid w:val="002B0D4D"/>
    <w:rsid w:val="002B1631"/>
    <w:rsid w:val="002B21F7"/>
    <w:rsid w:val="002B3AAB"/>
    <w:rsid w:val="002B3E7E"/>
    <w:rsid w:val="002B50FC"/>
    <w:rsid w:val="002B60F0"/>
    <w:rsid w:val="002B613E"/>
    <w:rsid w:val="002B68E7"/>
    <w:rsid w:val="002C06AD"/>
    <w:rsid w:val="002C0D2F"/>
    <w:rsid w:val="002C2108"/>
    <w:rsid w:val="002C215D"/>
    <w:rsid w:val="002C2248"/>
    <w:rsid w:val="002C232E"/>
    <w:rsid w:val="002C26CB"/>
    <w:rsid w:val="002C2CB8"/>
    <w:rsid w:val="002C3335"/>
    <w:rsid w:val="002C36C3"/>
    <w:rsid w:val="002C3D36"/>
    <w:rsid w:val="002C41B3"/>
    <w:rsid w:val="002C4BE5"/>
    <w:rsid w:val="002C5447"/>
    <w:rsid w:val="002C56A4"/>
    <w:rsid w:val="002C5FF7"/>
    <w:rsid w:val="002C637F"/>
    <w:rsid w:val="002C76CD"/>
    <w:rsid w:val="002D097C"/>
    <w:rsid w:val="002D2DFA"/>
    <w:rsid w:val="002D32A7"/>
    <w:rsid w:val="002D45C2"/>
    <w:rsid w:val="002D5A90"/>
    <w:rsid w:val="002D5FE4"/>
    <w:rsid w:val="002D617D"/>
    <w:rsid w:val="002D66A2"/>
    <w:rsid w:val="002D6C61"/>
    <w:rsid w:val="002D737C"/>
    <w:rsid w:val="002E0289"/>
    <w:rsid w:val="002E16D9"/>
    <w:rsid w:val="002E1EE9"/>
    <w:rsid w:val="002E35F9"/>
    <w:rsid w:val="002E398B"/>
    <w:rsid w:val="002E3F5C"/>
    <w:rsid w:val="002E4635"/>
    <w:rsid w:val="002E563F"/>
    <w:rsid w:val="002E649F"/>
    <w:rsid w:val="002E6691"/>
    <w:rsid w:val="002E69C2"/>
    <w:rsid w:val="002F0CE4"/>
    <w:rsid w:val="002F26D0"/>
    <w:rsid w:val="002F3981"/>
    <w:rsid w:val="002F3C39"/>
    <w:rsid w:val="002F463C"/>
    <w:rsid w:val="00300886"/>
    <w:rsid w:val="003009DB"/>
    <w:rsid w:val="00302497"/>
    <w:rsid w:val="00304705"/>
    <w:rsid w:val="00304E7B"/>
    <w:rsid w:val="003060EB"/>
    <w:rsid w:val="00306EA9"/>
    <w:rsid w:val="003078C4"/>
    <w:rsid w:val="00310B01"/>
    <w:rsid w:val="00312E1C"/>
    <w:rsid w:val="00315B30"/>
    <w:rsid w:val="00316109"/>
    <w:rsid w:val="0032087E"/>
    <w:rsid w:val="00320F28"/>
    <w:rsid w:val="00321382"/>
    <w:rsid w:val="00321529"/>
    <w:rsid w:val="00321638"/>
    <w:rsid w:val="00321CFE"/>
    <w:rsid w:val="00322174"/>
    <w:rsid w:val="003228BB"/>
    <w:rsid w:val="00323BC1"/>
    <w:rsid w:val="003246DB"/>
    <w:rsid w:val="00325F3A"/>
    <w:rsid w:val="003260B0"/>
    <w:rsid w:val="003264C2"/>
    <w:rsid w:val="0032693D"/>
    <w:rsid w:val="00326DDA"/>
    <w:rsid w:val="003272CE"/>
    <w:rsid w:val="00330E98"/>
    <w:rsid w:val="00331A48"/>
    <w:rsid w:val="003325C1"/>
    <w:rsid w:val="0033304F"/>
    <w:rsid w:val="0033345C"/>
    <w:rsid w:val="003334BB"/>
    <w:rsid w:val="00334745"/>
    <w:rsid w:val="00334975"/>
    <w:rsid w:val="00335347"/>
    <w:rsid w:val="00336854"/>
    <w:rsid w:val="0033696A"/>
    <w:rsid w:val="003378D8"/>
    <w:rsid w:val="00337F2B"/>
    <w:rsid w:val="00340028"/>
    <w:rsid w:val="003407E0"/>
    <w:rsid w:val="00340868"/>
    <w:rsid w:val="00340E05"/>
    <w:rsid w:val="00341155"/>
    <w:rsid w:val="0034197F"/>
    <w:rsid w:val="00341994"/>
    <w:rsid w:val="00342773"/>
    <w:rsid w:val="00342EEE"/>
    <w:rsid w:val="00344DF2"/>
    <w:rsid w:val="00345175"/>
    <w:rsid w:val="00345913"/>
    <w:rsid w:val="00345BE0"/>
    <w:rsid w:val="00346B29"/>
    <w:rsid w:val="00347C36"/>
    <w:rsid w:val="00350C17"/>
    <w:rsid w:val="00351078"/>
    <w:rsid w:val="0035124B"/>
    <w:rsid w:val="0035142A"/>
    <w:rsid w:val="00352056"/>
    <w:rsid w:val="0035235A"/>
    <w:rsid w:val="00352E7D"/>
    <w:rsid w:val="00352EAC"/>
    <w:rsid w:val="00353338"/>
    <w:rsid w:val="003541C6"/>
    <w:rsid w:val="0035430E"/>
    <w:rsid w:val="003543B1"/>
    <w:rsid w:val="00354652"/>
    <w:rsid w:val="0035500A"/>
    <w:rsid w:val="00355AD8"/>
    <w:rsid w:val="0035728B"/>
    <w:rsid w:val="00357F5F"/>
    <w:rsid w:val="00360127"/>
    <w:rsid w:val="0036029C"/>
    <w:rsid w:val="003604EE"/>
    <w:rsid w:val="00361F0A"/>
    <w:rsid w:val="00362AB3"/>
    <w:rsid w:val="00362DBE"/>
    <w:rsid w:val="00363335"/>
    <w:rsid w:val="0036436F"/>
    <w:rsid w:val="00364783"/>
    <w:rsid w:val="00364BF0"/>
    <w:rsid w:val="00365B0D"/>
    <w:rsid w:val="003665A2"/>
    <w:rsid w:val="003671D9"/>
    <w:rsid w:val="00371805"/>
    <w:rsid w:val="00371B1C"/>
    <w:rsid w:val="0037230E"/>
    <w:rsid w:val="003724AF"/>
    <w:rsid w:val="00372BA5"/>
    <w:rsid w:val="00372DE2"/>
    <w:rsid w:val="0037468A"/>
    <w:rsid w:val="00375897"/>
    <w:rsid w:val="0038145B"/>
    <w:rsid w:val="0038165D"/>
    <w:rsid w:val="003816BF"/>
    <w:rsid w:val="00382594"/>
    <w:rsid w:val="003827BD"/>
    <w:rsid w:val="0038419E"/>
    <w:rsid w:val="00384D61"/>
    <w:rsid w:val="00384F94"/>
    <w:rsid w:val="00385929"/>
    <w:rsid w:val="00390358"/>
    <w:rsid w:val="00390F6C"/>
    <w:rsid w:val="0039290D"/>
    <w:rsid w:val="00392B47"/>
    <w:rsid w:val="00393496"/>
    <w:rsid w:val="00393A9D"/>
    <w:rsid w:val="003947FA"/>
    <w:rsid w:val="003953BA"/>
    <w:rsid w:val="00396DA6"/>
    <w:rsid w:val="00397522"/>
    <w:rsid w:val="0039753A"/>
    <w:rsid w:val="003A008E"/>
    <w:rsid w:val="003A0DB0"/>
    <w:rsid w:val="003A1253"/>
    <w:rsid w:val="003A15C4"/>
    <w:rsid w:val="003A1808"/>
    <w:rsid w:val="003A3358"/>
    <w:rsid w:val="003A354B"/>
    <w:rsid w:val="003A424E"/>
    <w:rsid w:val="003A64D3"/>
    <w:rsid w:val="003A6C0A"/>
    <w:rsid w:val="003B1778"/>
    <w:rsid w:val="003B1A0F"/>
    <w:rsid w:val="003B1B81"/>
    <w:rsid w:val="003B1C23"/>
    <w:rsid w:val="003B2371"/>
    <w:rsid w:val="003B4567"/>
    <w:rsid w:val="003B66C6"/>
    <w:rsid w:val="003B670B"/>
    <w:rsid w:val="003B6C80"/>
    <w:rsid w:val="003B731A"/>
    <w:rsid w:val="003C02F8"/>
    <w:rsid w:val="003C04F4"/>
    <w:rsid w:val="003C176D"/>
    <w:rsid w:val="003C2C18"/>
    <w:rsid w:val="003C33FD"/>
    <w:rsid w:val="003C3460"/>
    <w:rsid w:val="003C3B1E"/>
    <w:rsid w:val="003C4BB5"/>
    <w:rsid w:val="003C5139"/>
    <w:rsid w:val="003C5433"/>
    <w:rsid w:val="003C5769"/>
    <w:rsid w:val="003C7342"/>
    <w:rsid w:val="003C7A88"/>
    <w:rsid w:val="003C7ED5"/>
    <w:rsid w:val="003D07F1"/>
    <w:rsid w:val="003D16D3"/>
    <w:rsid w:val="003D1A4C"/>
    <w:rsid w:val="003D3007"/>
    <w:rsid w:val="003D30CC"/>
    <w:rsid w:val="003D31E2"/>
    <w:rsid w:val="003D33EF"/>
    <w:rsid w:val="003D4096"/>
    <w:rsid w:val="003D58CE"/>
    <w:rsid w:val="003D6692"/>
    <w:rsid w:val="003D6F70"/>
    <w:rsid w:val="003D792C"/>
    <w:rsid w:val="003D7B49"/>
    <w:rsid w:val="003D7D3A"/>
    <w:rsid w:val="003E0049"/>
    <w:rsid w:val="003E0A52"/>
    <w:rsid w:val="003E0A92"/>
    <w:rsid w:val="003E2088"/>
    <w:rsid w:val="003E2584"/>
    <w:rsid w:val="003E29F9"/>
    <w:rsid w:val="003E4CC4"/>
    <w:rsid w:val="003E5740"/>
    <w:rsid w:val="003E6547"/>
    <w:rsid w:val="003E6834"/>
    <w:rsid w:val="003F0AA0"/>
    <w:rsid w:val="003F0F85"/>
    <w:rsid w:val="003F18D3"/>
    <w:rsid w:val="003F19B6"/>
    <w:rsid w:val="003F215D"/>
    <w:rsid w:val="003F2C8A"/>
    <w:rsid w:val="003F5420"/>
    <w:rsid w:val="003F5AA4"/>
    <w:rsid w:val="003F629E"/>
    <w:rsid w:val="003F66BD"/>
    <w:rsid w:val="003F6BF4"/>
    <w:rsid w:val="003F6FB9"/>
    <w:rsid w:val="003F7122"/>
    <w:rsid w:val="003F75D1"/>
    <w:rsid w:val="004014DA"/>
    <w:rsid w:val="004018CB"/>
    <w:rsid w:val="00401E28"/>
    <w:rsid w:val="00401EB2"/>
    <w:rsid w:val="00402D7A"/>
    <w:rsid w:val="00404544"/>
    <w:rsid w:val="00404894"/>
    <w:rsid w:val="004063C3"/>
    <w:rsid w:val="0040799D"/>
    <w:rsid w:val="004102AB"/>
    <w:rsid w:val="00410539"/>
    <w:rsid w:val="00410AA0"/>
    <w:rsid w:val="00411503"/>
    <w:rsid w:val="00411A9C"/>
    <w:rsid w:val="00412C06"/>
    <w:rsid w:val="004131CF"/>
    <w:rsid w:val="004134A5"/>
    <w:rsid w:val="004135DB"/>
    <w:rsid w:val="00413901"/>
    <w:rsid w:val="00415DDC"/>
    <w:rsid w:val="00420447"/>
    <w:rsid w:val="004206F2"/>
    <w:rsid w:val="00421271"/>
    <w:rsid w:val="00422A5E"/>
    <w:rsid w:val="00424309"/>
    <w:rsid w:val="00424BDE"/>
    <w:rsid w:val="00424FF8"/>
    <w:rsid w:val="004251BA"/>
    <w:rsid w:val="004258B5"/>
    <w:rsid w:val="00425A7F"/>
    <w:rsid w:val="0043039D"/>
    <w:rsid w:val="00431E60"/>
    <w:rsid w:val="00432F35"/>
    <w:rsid w:val="00433013"/>
    <w:rsid w:val="0043378A"/>
    <w:rsid w:val="004339BD"/>
    <w:rsid w:val="00433BB2"/>
    <w:rsid w:val="0043431A"/>
    <w:rsid w:val="0043436C"/>
    <w:rsid w:val="004344DA"/>
    <w:rsid w:val="004352E6"/>
    <w:rsid w:val="00435B01"/>
    <w:rsid w:val="00436042"/>
    <w:rsid w:val="00436623"/>
    <w:rsid w:val="00437633"/>
    <w:rsid w:val="00437B0D"/>
    <w:rsid w:val="004425E6"/>
    <w:rsid w:val="004445B0"/>
    <w:rsid w:val="00444650"/>
    <w:rsid w:val="004452AA"/>
    <w:rsid w:val="0044726D"/>
    <w:rsid w:val="0044751F"/>
    <w:rsid w:val="00447CE6"/>
    <w:rsid w:val="00447EFE"/>
    <w:rsid w:val="00447F41"/>
    <w:rsid w:val="004504B0"/>
    <w:rsid w:val="004504E6"/>
    <w:rsid w:val="00450C09"/>
    <w:rsid w:val="00451719"/>
    <w:rsid w:val="004519BA"/>
    <w:rsid w:val="00451D53"/>
    <w:rsid w:val="004528EE"/>
    <w:rsid w:val="00452D1C"/>
    <w:rsid w:val="00454A73"/>
    <w:rsid w:val="004553F6"/>
    <w:rsid w:val="004553FE"/>
    <w:rsid w:val="00455D10"/>
    <w:rsid w:val="00461407"/>
    <w:rsid w:val="004618FD"/>
    <w:rsid w:val="00462585"/>
    <w:rsid w:val="00462754"/>
    <w:rsid w:val="00462EB0"/>
    <w:rsid w:val="00463D7D"/>
    <w:rsid w:val="00464591"/>
    <w:rsid w:val="00465643"/>
    <w:rsid w:val="00465E7A"/>
    <w:rsid w:val="004664E8"/>
    <w:rsid w:val="00466E9A"/>
    <w:rsid w:val="00467248"/>
    <w:rsid w:val="004672C0"/>
    <w:rsid w:val="00467AD5"/>
    <w:rsid w:val="0047059B"/>
    <w:rsid w:val="004705CD"/>
    <w:rsid w:val="00471D76"/>
    <w:rsid w:val="00471FE0"/>
    <w:rsid w:val="004723F9"/>
    <w:rsid w:val="0047269B"/>
    <w:rsid w:val="004728A5"/>
    <w:rsid w:val="0047342C"/>
    <w:rsid w:val="00473821"/>
    <w:rsid w:val="00473ADD"/>
    <w:rsid w:val="0047401B"/>
    <w:rsid w:val="00474642"/>
    <w:rsid w:val="0047587C"/>
    <w:rsid w:val="00475EAD"/>
    <w:rsid w:val="00476A3D"/>
    <w:rsid w:val="0048099F"/>
    <w:rsid w:val="00482611"/>
    <w:rsid w:val="0048294E"/>
    <w:rsid w:val="00482E42"/>
    <w:rsid w:val="004834D7"/>
    <w:rsid w:val="004856A8"/>
    <w:rsid w:val="00487A5A"/>
    <w:rsid w:val="0049095D"/>
    <w:rsid w:val="00490C8B"/>
    <w:rsid w:val="004923E8"/>
    <w:rsid w:val="0049280E"/>
    <w:rsid w:val="00492E02"/>
    <w:rsid w:val="00494545"/>
    <w:rsid w:val="00495E4E"/>
    <w:rsid w:val="0049626C"/>
    <w:rsid w:val="0049671D"/>
    <w:rsid w:val="0049675F"/>
    <w:rsid w:val="004A080C"/>
    <w:rsid w:val="004A0EA5"/>
    <w:rsid w:val="004A1163"/>
    <w:rsid w:val="004A1A76"/>
    <w:rsid w:val="004A2A10"/>
    <w:rsid w:val="004A3599"/>
    <w:rsid w:val="004A381D"/>
    <w:rsid w:val="004A48BC"/>
    <w:rsid w:val="004A632C"/>
    <w:rsid w:val="004A684B"/>
    <w:rsid w:val="004A7303"/>
    <w:rsid w:val="004B04BF"/>
    <w:rsid w:val="004B06DA"/>
    <w:rsid w:val="004B13B6"/>
    <w:rsid w:val="004B15D0"/>
    <w:rsid w:val="004B2C8E"/>
    <w:rsid w:val="004B3087"/>
    <w:rsid w:val="004B330C"/>
    <w:rsid w:val="004B3727"/>
    <w:rsid w:val="004B4ADB"/>
    <w:rsid w:val="004B5827"/>
    <w:rsid w:val="004B6948"/>
    <w:rsid w:val="004B7109"/>
    <w:rsid w:val="004B7264"/>
    <w:rsid w:val="004B7996"/>
    <w:rsid w:val="004B7FBF"/>
    <w:rsid w:val="004C0481"/>
    <w:rsid w:val="004C0804"/>
    <w:rsid w:val="004C0A01"/>
    <w:rsid w:val="004C2960"/>
    <w:rsid w:val="004C3638"/>
    <w:rsid w:val="004C538F"/>
    <w:rsid w:val="004C55AB"/>
    <w:rsid w:val="004C78D1"/>
    <w:rsid w:val="004C7E49"/>
    <w:rsid w:val="004D03AB"/>
    <w:rsid w:val="004D16CF"/>
    <w:rsid w:val="004D1AF1"/>
    <w:rsid w:val="004D24E3"/>
    <w:rsid w:val="004D270F"/>
    <w:rsid w:val="004D2ACA"/>
    <w:rsid w:val="004D3084"/>
    <w:rsid w:val="004D38C8"/>
    <w:rsid w:val="004D4475"/>
    <w:rsid w:val="004D4B04"/>
    <w:rsid w:val="004D4E5B"/>
    <w:rsid w:val="004D7069"/>
    <w:rsid w:val="004E0132"/>
    <w:rsid w:val="004E0DE3"/>
    <w:rsid w:val="004E1C30"/>
    <w:rsid w:val="004E28E8"/>
    <w:rsid w:val="004E2951"/>
    <w:rsid w:val="004E38E2"/>
    <w:rsid w:val="004E4377"/>
    <w:rsid w:val="004E4D5E"/>
    <w:rsid w:val="004E5D3C"/>
    <w:rsid w:val="004E7969"/>
    <w:rsid w:val="004E7C48"/>
    <w:rsid w:val="004F15C3"/>
    <w:rsid w:val="004F192B"/>
    <w:rsid w:val="004F19A9"/>
    <w:rsid w:val="004F1D7E"/>
    <w:rsid w:val="004F2B3E"/>
    <w:rsid w:val="004F329E"/>
    <w:rsid w:val="004F4127"/>
    <w:rsid w:val="004F41AF"/>
    <w:rsid w:val="004F480A"/>
    <w:rsid w:val="004F4E19"/>
    <w:rsid w:val="004F5170"/>
    <w:rsid w:val="004F59F0"/>
    <w:rsid w:val="004F6D86"/>
    <w:rsid w:val="004F7A4E"/>
    <w:rsid w:val="004F7ECB"/>
    <w:rsid w:val="005002A9"/>
    <w:rsid w:val="00500471"/>
    <w:rsid w:val="00502573"/>
    <w:rsid w:val="0050328E"/>
    <w:rsid w:val="00503D40"/>
    <w:rsid w:val="00503D64"/>
    <w:rsid w:val="005043D6"/>
    <w:rsid w:val="00504824"/>
    <w:rsid w:val="005052E0"/>
    <w:rsid w:val="00505CAC"/>
    <w:rsid w:val="00505FB4"/>
    <w:rsid w:val="0050641B"/>
    <w:rsid w:val="00506E72"/>
    <w:rsid w:val="00507099"/>
    <w:rsid w:val="00507445"/>
    <w:rsid w:val="00507C0B"/>
    <w:rsid w:val="005120CD"/>
    <w:rsid w:val="005123B0"/>
    <w:rsid w:val="00512B94"/>
    <w:rsid w:val="00512E06"/>
    <w:rsid w:val="005131B4"/>
    <w:rsid w:val="00514D86"/>
    <w:rsid w:val="005159C4"/>
    <w:rsid w:val="0051667C"/>
    <w:rsid w:val="00516832"/>
    <w:rsid w:val="005177EC"/>
    <w:rsid w:val="00517CC3"/>
    <w:rsid w:val="005203AA"/>
    <w:rsid w:val="00520BA1"/>
    <w:rsid w:val="00521298"/>
    <w:rsid w:val="0052453A"/>
    <w:rsid w:val="005258D0"/>
    <w:rsid w:val="005264E5"/>
    <w:rsid w:val="00526F0F"/>
    <w:rsid w:val="00527390"/>
    <w:rsid w:val="00527963"/>
    <w:rsid w:val="0052798C"/>
    <w:rsid w:val="00527F61"/>
    <w:rsid w:val="00530009"/>
    <w:rsid w:val="00530816"/>
    <w:rsid w:val="00531913"/>
    <w:rsid w:val="00531930"/>
    <w:rsid w:val="005323BE"/>
    <w:rsid w:val="00532ED5"/>
    <w:rsid w:val="0053390F"/>
    <w:rsid w:val="005340F0"/>
    <w:rsid w:val="005362A5"/>
    <w:rsid w:val="0054089C"/>
    <w:rsid w:val="00542102"/>
    <w:rsid w:val="00543179"/>
    <w:rsid w:val="0054360D"/>
    <w:rsid w:val="0054377A"/>
    <w:rsid w:val="00544106"/>
    <w:rsid w:val="005465B2"/>
    <w:rsid w:val="00546D89"/>
    <w:rsid w:val="00546EB7"/>
    <w:rsid w:val="005508DC"/>
    <w:rsid w:val="00550D53"/>
    <w:rsid w:val="00552AE2"/>
    <w:rsid w:val="00555E0D"/>
    <w:rsid w:val="00555FA7"/>
    <w:rsid w:val="0055631C"/>
    <w:rsid w:val="0055668B"/>
    <w:rsid w:val="00556A1E"/>
    <w:rsid w:val="00556ACD"/>
    <w:rsid w:val="00561117"/>
    <w:rsid w:val="0056131B"/>
    <w:rsid w:val="00561A78"/>
    <w:rsid w:val="005624D8"/>
    <w:rsid w:val="00565F18"/>
    <w:rsid w:val="005701EB"/>
    <w:rsid w:val="00571717"/>
    <w:rsid w:val="00571928"/>
    <w:rsid w:val="00571CDC"/>
    <w:rsid w:val="00571EB0"/>
    <w:rsid w:val="00571FE7"/>
    <w:rsid w:val="005726A8"/>
    <w:rsid w:val="005742B9"/>
    <w:rsid w:val="00574638"/>
    <w:rsid w:val="005751F9"/>
    <w:rsid w:val="00575DC8"/>
    <w:rsid w:val="005761CF"/>
    <w:rsid w:val="005768F1"/>
    <w:rsid w:val="00581552"/>
    <w:rsid w:val="005816A0"/>
    <w:rsid w:val="0058193B"/>
    <w:rsid w:val="00582396"/>
    <w:rsid w:val="00582894"/>
    <w:rsid w:val="00583901"/>
    <w:rsid w:val="00583A54"/>
    <w:rsid w:val="00583A7A"/>
    <w:rsid w:val="00583C52"/>
    <w:rsid w:val="00585A74"/>
    <w:rsid w:val="00590E75"/>
    <w:rsid w:val="00594421"/>
    <w:rsid w:val="00595361"/>
    <w:rsid w:val="005958BC"/>
    <w:rsid w:val="00595C40"/>
    <w:rsid w:val="00595EF6"/>
    <w:rsid w:val="00596413"/>
    <w:rsid w:val="00596891"/>
    <w:rsid w:val="00597DFA"/>
    <w:rsid w:val="00597E8D"/>
    <w:rsid w:val="00597EAB"/>
    <w:rsid w:val="005A1214"/>
    <w:rsid w:val="005A1565"/>
    <w:rsid w:val="005A32EC"/>
    <w:rsid w:val="005A38C4"/>
    <w:rsid w:val="005A4C3A"/>
    <w:rsid w:val="005A571A"/>
    <w:rsid w:val="005A6D5D"/>
    <w:rsid w:val="005A6D6A"/>
    <w:rsid w:val="005A6E54"/>
    <w:rsid w:val="005A796F"/>
    <w:rsid w:val="005B021A"/>
    <w:rsid w:val="005B06EF"/>
    <w:rsid w:val="005B0879"/>
    <w:rsid w:val="005B0AA6"/>
    <w:rsid w:val="005B22EE"/>
    <w:rsid w:val="005B2C68"/>
    <w:rsid w:val="005B3C6C"/>
    <w:rsid w:val="005B4ED6"/>
    <w:rsid w:val="005B5432"/>
    <w:rsid w:val="005B54BD"/>
    <w:rsid w:val="005B5983"/>
    <w:rsid w:val="005B67F4"/>
    <w:rsid w:val="005B7C72"/>
    <w:rsid w:val="005B7ECD"/>
    <w:rsid w:val="005C0679"/>
    <w:rsid w:val="005C1695"/>
    <w:rsid w:val="005C2023"/>
    <w:rsid w:val="005C2BD2"/>
    <w:rsid w:val="005C4300"/>
    <w:rsid w:val="005C4A24"/>
    <w:rsid w:val="005C4A61"/>
    <w:rsid w:val="005C5C2A"/>
    <w:rsid w:val="005C6D0E"/>
    <w:rsid w:val="005C7DCC"/>
    <w:rsid w:val="005D08FA"/>
    <w:rsid w:val="005D10F9"/>
    <w:rsid w:val="005D1E00"/>
    <w:rsid w:val="005D319E"/>
    <w:rsid w:val="005D3E40"/>
    <w:rsid w:val="005D4901"/>
    <w:rsid w:val="005D7564"/>
    <w:rsid w:val="005E11D9"/>
    <w:rsid w:val="005E1460"/>
    <w:rsid w:val="005E1499"/>
    <w:rsid w:val="005E2000"/>
    <w:rsid w:val="005E4415"/>
    <w:rsid w:val="005E491C"/>
    <w:rsid w:val="005E4DAB"/>
    <w:rsid w:val="005E543D"/>
    <w:rsid w:val="005E57D6"/>
    <w:rsid w:val="005E63AF"/>
    <w:rsid w:val="005E76E0"/>
    <w:rsid w:val="005E7D70"/>
    <w:rsid w:val="005F0D09"/>
    <w:rsid w:val="005F0DDA"/>
    <w:rsid w:val="005F18CF"/>
    <w:rsid w:val="005F2232"/>
    <w:rsid w:val="005F2C31"/>
    <w:rsid w:val="005F3945"/>
    <w:rsid w:val="005F4FA7"/>
    <w:rsid w:val="005F63D8"/>
    <w:rsid w:val="005F6F33"/>
    <w:rsid w:val="0060063D"/>
    <w:rsid w:val="0060102B"/>
    <w:rsid w:val="006015C6"/>
    <w:rsid w:val="006017C5"/>
    <w:rsid w:val="006033B3"/>
    <w:rsid w:val="00603595"/>
    <w:rsid w:val="00603ABD"/>
    <w:rsid w:val="0060530B"/>
    <w:rsid w:val="006054F3"/>
    <w:rsid w:val="0060582D"/>
    <w:rsid w:val="00606D2F"/>
    <w:rsid w:val="0060752B"/>
    <w:rsid w:val="00611309"/>
    <w:rsid w:val="006115C3"/>
    <w:rsid w:val="006116E4"/>
    <w:rsid w:val="00612BA3"/>
    <w:rsid w:val="006130B7"/>
    <w:rsid w:val="00613119"/>
    <w:rsid w:val="00613B0D"/>
    <w:rsid w:val="0061528D"/>
    <w:rsid w:val="0061559D"/>
    <w:rsid w:val="006172A8"/>
    <w:rsid w:val="00617971"/>
    <w:rsid w:val="00620343"/>
    <w:rsid w:val="00621084"/>
    <w:rsid w:val="00623896"/>
    <w:rsid w:val="00624012"/>
    <w:rsid w:val="0062574C"/>
    <w:rsid w:val="006263A7"/>
    <w:rsid w:val="006264F7"/>
    <w:rsid w:val="00626601"/>
    <w:rsid w:val="006269EE"/>
    <w:rsid w:val="00626BA7"/>
    <w:rsid w:val="00626EF6"/>
    <w:rsid w:val="00627C1A"/>
    <w:rsid w:val="00630677"/>
    <w:rsid w:val="00630BC5"/>
    <w:rsid w:val="00631720"/>
    <w:rsid w:val="00631A08"/>
    <w:rsid w:val="00631B3F"/>
    <w:rsid w:val="00632DE9"/>
    <w:rsid w:val="006331F2"/>
    <w:rsid w:val="00633865"/>
    <w:rsid w:val="0063404A"/>
    <w:rsid w:val="006361D8"/>
    <w:rsid w:val="0063681E"/>
    <w:rsid w:val="0063771D"/>
    <w:rsid w:val="00637DBF"/>
    <w:rsid w:val="00640136"/>
    <w:rsid w:val="0064017B"/>
    <w:rsid w:val="00640F00"/>
    <w:rsid w:val="006414FC"/>
    <w:rsid w:val="00641CF4"/>
    <w:rsid w:val="006425B5"/>
    <w:rsid w:val="00642A24"/>
    <w:rsid w:val="006438B1"/>
    <w:rsid w:val="00643CD6"/>
    <w:rsid w:val="006442FE"/>
    <w:rsid w:val="006447F4"/>
    <w:rsid w:val="00644D43"/>
    <w:rsid w:val="006451FA"/>
    <w:rsid w:val="00646C94"/>
    <w:rsid w:val="006478DB"/>
    <w:rsid w:val="00647ED3"/>
    <w:rsid w:val="00650A98"/>
    <w:rsid w:val="00651428"/>
    <w:rsid w:val="0065191F"/>
    <w:rsid w:val="006524B1"/>
    <w:rsid w:val="00652848"/>
    <w:rsid w:val="00652C4A"/>
    <w:rsid w:val="00652D2D"/>
    <w:rsid w:val="006538FD"/>
    <w:rsid w:val="00654127"/>
    <w:rsid w:val="00654530"/>
    <w:rsid w:val="00654B5F"/>
    <w:rsid w:val="00654E22"/>
    <w:rsid w:val="00656273"/>
    <w:rsid w:val="006570DA"/>
    <w:rsid w:val="00657535"/>
    <w:rsid w:val="006577CD"/>
    <w:rsid w:val="0065782F"/>
    <w:rsid w:val="00660A56"/>
    <w:rsid w:val="00662971"/>
    <w:rsid w:val="00662D19"/>
    <w:rsid w:val="00662F33"/>
    <w:rsid w:val="00663075"/>
    <w:rsid w:val="00663930"/>
    <w:rsid w:val="0066765C"/>
    <w:rsid w:val="00667B98"/>
    <w:rsid w:val="006704B5"/>
    <w:rsid w:val="00671DF9"/>
    <w:rsid w:val="00672193"/>
    <w:rsid w:val="00672CE0"/>
    <w:rsid w:val="00673F68"/>
    <w:rsid w:val="0067421F"/>
    <w:rsid w:val="0067451C"/>
    <w:rsid w:val="0067582E"/>
    <w:rsid w:val="00675896"/>
    <w:rsid w:val="00675EB9"/>
    <w:rsid w:val="00676700"/>
    <w:rsid w:val="006768B6"/>
    <w:rsid w:val="00676EC3"/>
    <w:rsid w:val="00677252"/>
    <w:rsid w:val="00680379"/>
    <w:rsid w:val="00680CC3"/>
    <w:rsid w:val="006817CC"/>
    <w:rsid w:val="00681B23"/>
    <w:rsid w:val="00682427"/>
    <w:rsid w:val="00682D65"/>
    <w:rsid w:val="00682EEE"/>
    <w:rsid w:val="00685619"/>
    <w:rsid w:val="00687763"/>
    <w:rsid w:val="006878F6"/>
    <w:rsid w:val="00687B3D"/>
    <w:rsid w:val="0069041A"/>
    <w:rsid w:val="00692D1E"/>
    <w:rsid w:val="00694019"/>
    <w:rsid w:val="0069443C"/>
    <w:rsid w:val="00695B0E"/>
    <w:rsid w:val="00696B90"/>
    <w:rsid w:val="00697469"/>
    <w:rsid w:val="006A05AD"/>
    <w:rsid w:val="006A0653"/>
    <w:rsid w:val="006A1194"/>
    <w:rsid w:val="006A16C7"/>
    <w:rsid w:val="006A2B58"/>
    <w:rsid w:val="006A2D56"/>
    <w:rsid w:val="006A2DC5"/>
    <w:rsid w:val="006A3923"/>
    <w:rsid w:val="006A3C61"/>
    <w:rsid w:val="006A3FF5"/>
    <w:rsid w:val="006A4EA2"/>
    <w:rsid w:val="006A5E55"/>
    <w:rsid w:val="006A6009"/>
    <w:rsid w:val="006A78F9"/>
    <w:rsid w:val="006B0331"/>
    <w:rsid w:val="006B0CFB"/>
    <w:rsid w:val="006B1D4B"/>
    <w:rsid w:val="006B3658"/>
    <w:rsid w:val="006B37E7"/>
    <w:rsid w:val="006B40A6"/>
    <w:rsid w:val="006B4185"/>
    <w:rsid w:val="006B55DF"/>
    <w:rsid w:val="006B5DA1"/>
    <w:rsid w:val="006B677A"/>
    <w:rsid w:val="006C0076"/>
    <w:rsid w:val="006C0AD4"/>
    <w:rsid w:val="006C14E2"/>
    <w:rsid w:val="006C20DE"/>
    <w:rsid w:val="006C2DC0"/>
    <w:rsid w:val="006C45AA"/>
    <w:rsid w:val="006C4B2A"/>
    <w:rsid w:val="006C74CA"/>
    <w:rsid w:val="006C7F91"/>
    <w:rsid w:val="006D1576"/>
    <w:rsid w:val="006D177A"/>
    <w:rsid w:val="006D1CFE"/>
    <w:rsid w:val="006D2C3D"/>
    <w:rsid w:val="006D40C3"/>
    <w:rsid w:val="006D55BA"/>
    <w:rsid w:val="006E0358"/>
    <w:rsid w:val="006E0509"/>
    <w:rsid w:val="006E0F6B"/>
    <w:rsid w:val="006E1007"/>
    <w:rsid w:val="006E1FCC"/>
    <w:rsid w:val="006E242C"/>
    <w:rsid w:val="006E2830"/>
    <w:rsid w:val="006E2B8D"/>
    <w:rsid w:val="006E44DD"/>
    <w:rsid w:val="006E453D"/>
    <w:rsid w:val="006E7071"/>
    <w:rsid w:val="006E71EA"/>
    <w:rsid w:val="006F19A5"/>
    <w:rsid w:val="006F1D15"/>
    <w:rsid w:val="006F2B7F"/>
    <w:rsid w:val="006F3CFB"/>
    <w:rsid w:val="006F4308"/>
    <w:rsid w:val="006F49C3"/>
    <w:rsid w:val="006F4EA4"/>
    <w:rsid w:val="006F68F7"/>
    <w:rsid w:val="006F7DB7"/>
    <w:rsid w:val="00700019"/>
    <w:rsid w:val="00700280"/>
    <w:rsid w:val="00700EC4"/>
    <w:rsid w:val="0070152B"/>
    <w:rsid w:val="00701CE6"/>
    <w:rsid w:val="00701F41"/>
    <w:rsid w:val="0070234C"/>
    <w:rsid w:val="00703982"/>
    <w:rsid w:val="00704C6C"/>
    <w:rsid w:val="00705969"/>
    <w:rsid w:val="00706619"/>
    <w:rsid w:val="00706F2D"/>
    <w:rsid w:val="00710202"/>
    <w:rsid w:val="007103B2"/>
    <w:rsid w:val="00711997"/>
    <w:rsid w:val="00711A14"/>
    <w:rsid w:val="00711CF7"/>
    <w:rsid w:val="00711D27"/>
    <w:rsid w:val="00712D1E"/>
    <w:rsid w:val="00713A1A"/>
    <w:rsid w:val="00715402"/>
    <w:rsid w:val="00715950"/>
    <w:rsid w:val="007161B1"/>
    <w:rsid w:val="00716796"/>
    <w:rsid w:val="00717073"/>
    <w:rsid w:val="00717289"/>
    <w:rsid w:val="00717922"/>
    <w:rsid w:val="007204EF"/>
    <w:rsid w:val="00720BAF"/>
    <w:rsid w:val="0072577E"/>
    <w:rsid w:val="00730736"/>
    <w:rsid w:val="00730DF5"/>
    <w:rsid w:val="00730FB5"/>
    <w:rsid w:val="007319C0"/>
    <w:rsid w:val="00732C7A"/>
    <w:rsid w:val="00734725"/>
    <w:rsid w:val="00734E16"/>
    <w:rsid w:val="00736218"/>
    <w:rsid w:val="00736548"/>
    <w:rsid w:val="00737787"/>
    <w:rsid w:val="00737F80"/>
    <w:rsid w:val="00741A4F"/>
    <w:rsid w:val="00742D79"/>
    <w:rsid w:val="00743650"/>
    <w:rsid w:val="00743725"/>
    <w:rsid w:val="00743D54"/>
    <w:rsid w:val="007446D7"/>
    <w:rsid w:val="00744CAC"/>
    <w:rsid w:val="00744E1F"/>
    <w:rsid w:val="007462FF"/>
    <w:rsid w:val="00746A98"/>
    <w:rsid w:val="0074707C"/>
    <w:rsid w:val="00747AF3"/>
    <w:rsid w:val="00751004"/>
    <w:rsid w:val="007513BB"/>
    <w:rsid w:val="007513FC"/>
    <w:rsid w:val="00751535"/>
    <w:rsid w:val="00751EBB"/>
    <w:rsid w:val="00752E9F"/>
    <w:rsid w:val="00752FEF"/>
    <w:rsid w:val="007539FF"/>
    <w:rsid w:val="007558EB"/>
    <w:rsid w:val="00755FCD"/>
    <w:rsid w:val="00756502"/>
    <w:rsid w:val="00756B6A"/>
    <w:rsid w:val="00756D5B"/>
    <w:rsid w:val="007572C9"/>
    <w:rsid w:val="00757926"/>
    <w:rsid w:val="00757CBD"/>
    <w:rsid w:val="00760851"/>
    <w:rsid w:val="007613DB"/>
    <w:rsid w:val="00762D86"/>
    <w:rsid w:val="0076308D"/>
    <w:rsid w:val="00763DE8"/>
    <w:rsid w:val="00764337"/>
    <w:rsid w:val="00765AED"/>
    <w:rsid w:val="0076614B"/>
    <w:rsid w:val="0076631D"/>
    <w:rsid w:val="00767C9F"/>
    <w:rsid w:val="00767D84"/>
    <w:rsid w:val="00772070"/>
    <w:rsid w:val="00772D33"/>
    <w:rsid w:val="00773564"/>
    <w:rsid w:val="0077404D"/>
    <w:rsid w:val="0077480F"/>
    <w:rsid w:val="00774FCB"/>
    <w:rsid w:val="00775B04"/>
    <w:rsid w:val="00776E09"/>
    <w:rsid w:val="00776F0C"/>
    <w:rsid w:val="00777DC0"/>
    <w:rsid w:val="00777FAB"/>
    <w:rsid w:val="00780643"/>
    <w:rsid w:val="00780E8D"/>
    <w:rsid w:val="00781FC1"/>
    <w:rsid w:val="007829BF"/>
    <w:rsid w:val="00783696"/>
    <w:rsid w:val="007838B8"/>
    <w:rsid w:val="00783F27"/>
    <w:rsid w:val="007845A4"/>
    <w:rsid w:val="007855F5"/>
    <w:rsid w:val="00785EF9"/>
    <w:rsid w:val="00785F8F"/>
    <w:rsid w:val="007873AF"/>
    <w:rsid w:val="007879F8"/>
    <w:rsid w:val="00790E4F"/>
    <w:rsid w:val="0079226F"/>
    <w:rsid w:val="00792531"/>
    <w:rsid w:val="00792FA6"/>
    <w:rsid w:val="00793CE5"/>
    <w:rsid w:val="00794E7A"/>
    <w:rsid w:val="0079515B"/>
    <w:rsid w:val="00795C04"/>
    <w:rsid w:val="007966D5"/>
    <w:rsid w:val="0079782D"/>
    <w:rsid w:val="007A00B3"/>
    <w:rsid w:val="007A016F"/>
    <w:rsid w:val="007A0C3D"/>
    <w:rsid w:val="007A11F2"/>
    <w:rsid w:val="007A1CF6"/>
    <w:rsid w:val="007A2F9B"/>
    <w:rsid w:val="007A39B0"/>
    <w:rsid w:val="007A403C"/>
    <w:rsid w:val="007A525E"/>
    <w:rsid w:val="007A5891"/>
    <w:rsid w:val="007A7657"/>
    <w:rsid w:val="007B067B"/>
    <w:rsid w:val="007B1015"/>
    <w:rsid w:val="007B1CB4"/>
    <w:rsid w:val="007B2484"/>
    <w:rsid w:val="007B2EED"/>
    <w:rsid w:val="007B61FE"/>
    <w:rsid w:val="007B629B"/>
    <w:rsid w:val="007B65A3"/>
    <w:rsid w:val="007B6743"/>
    <w:rsid w:val="007B7337"/>
    <w:rsid w:val="007C084F"/>
    <w:rsid w:val="007C1006"/>
    <w:rsid w:val="007C208A"/>
    <w:rsid w:val="007C2957"/>
    <w:rsid w:val="007C2C1A"/>
    <w:rsid w:val="007C2E62"/>
    <w:rsid w:val="007C3FAD"/>
    <w:rsid w:val="007C4EFA"/>
    <w:rsid w:val="007C542B"/>
    <w:rsid w:val="007C757B"/>
    <w:rsid w:val="007D0596"/>
    <w:rsid w:val="007D189A"/>
    <w:rsid w:val="007D2795"/>
    <w:rsid w:val="007D2CC7"/>
    <w:rsid w:val="007D2D93"/>
    <w:rsid w:val="007D3230"/>
    <w:rsid w:val="007D38FA"/>
    <w:rsid w:val="007D3B58"/>
    <w:rsid w:val="007D3CE3"/>
    <w:rsid w:val="007D474A"/>
    <w:rsid w:val="007D4CFB"/>
    <w:rsid w:val="007D5A07"/>
    <w:rsid w:val="007D5ED4"/>
    <w:rsid w:val="007D5EDA"/>
    <w:rsid w:val="007D6086"/>
    <w:rsid w:val="007E0809"/>
    <w:rsid w:val="007E20A6"/>
    <w:rsid w:val="007E2740"/>
    <w:rsid w:val="007E477C"/>
    <w:rsid w:val="007E59BC"/>
    <w:rsid w:val="007E5DDA"/>
    <w:rsid w:val="007E6F95"/>
    <w:rsid w:val="007E733D"/>
    <w:rsid w:val="007E7430"/>
    <w:rsid w:val="007F0B44"/>
    <w:rsid w:val="007F0C38"/>
    <w:rsid w:val="007F1015"/>
    <w:rsid w:val="007F24A6"/>
    <w:rsid w:val="007F2E7F"/>
    <w:rsid w:val="007F32C4"/>
    <w:rsid w:val="007F3401"/>
    <w:rsid w:val="007F4236"/>
    <w:rsid w:val="007F4A00"/>
    <w:rsid w:val="007F5056"/>
    <w:rsid w:val="007F6719"/>
    <w:rsid w:val="00800235"/>
    <w:rsid w:val="00800725"/>
    <w:rsid w:val="00802A04"/>
    <w:rsid w:val="00802CCE"/>
    <w:rsid w:val="00803086"/>
    <w:rsid w:val="00803833"/>
    <w:rsid w:val="00804207"/>
    <w:rsid w:val="00804671"/>
    <w:rsid w:val="008047A6"/>
    <w:rsid w:val="00804BC0"/>
    <w:rsid w:val="00805BCC"/>
    <w:rsid w:val="00806B0A"/>
    <w:rsid w:val="008070EF"/>
    <w:rsid w:val="008102E8"/>
    <w:rsid w:val="00810894"/>
    <w:rsid w:val="00812E10"/>
    <w:rsid w:val="00813F97"/>
    <w:rsid w:val="008146EB"/>
    <w:rsid w:val="008151A4"/>
    <w:rsid w:val="00815848"/>
    <w:rsid w:val="00815B62"/>
    <w:rsid w:val="00815EDF"/>
    <w:rsid w:val="00817173"/>
    <w:rsid w:val="008178AC"/>
    <w:rsid w:val="00820467"/>
    <w:rsid w:val="00820521"/>
    <w:rsid w:val="008210E3"/>
    <w:rsid w:val="008218E6"/>
    <w:rsid w:val="00821946"/>
    <w:rsid w:val="00821A84"/>
    <w:rsid w:val="00821CFF"/>
    <w:rsid w:val="008229DD"/>
    <w:rsid w:val="00822B7D"/>
    <w:rsid w:val="008233E2"/>
    <w:rsid w:val="008237B2"/>
    <w:rsid w:val="0082484C"/>
    <w:rsid w:val="00824AC0"/>
    <w:rsid w:val="00825D67"/>
    <w:rsid w:val="00825FA0"/>
    <w:rsid w:val="00826C62"/>
    <w:rsid w:val="008271D2"/>
    <w:rsid w:val="0082752E"/>
    <w:rsid w:val="00827C4C"/>
    <w:rsid w:val="00830571"/>
    <w:rsid w:val="00830945"/>
    <w:rsid w:val="00831157"/>
    <w:rsid w:val="00831353"/>
    <w:rsid w:val="008317F6"/>
    <w:rsid w:val="008325B2"/>
    <w:rsid w:val="008325E9"/>
    <w:rsid w:val="00832C13"/>
    <w:rsid w:val="008400B2"/>
    <w:rsid w:val="008404AB"/>
    <w:rsid w:val="00840C25"/>
    <w:rsid w:val="00840D2B"/>
    <w:rsid w:val="00840FE5"/>
    <w:rsid w:val="00841F21"/>
    <w:rsid w:val="008423DD"/>
    <w:rsid w:val="00842AD2"/>
    <w:rsid w:val="00842D41"/>
    <w:rsid w:val="00844ED3"/>
    <w:rsid w:val="00845077"/>
    <w:rsid w:val="00845624"/>
    <w:rsid w:val="0084571C"/>
    <w:rsid w:val="00845A32"/>
    <w:rsid w:val="00845DC8"/>
    <w:rsid w:val="008462DE"/>
    <w:rsid w:val="008468AB"/>
    <w:rsid w:val="008468AD"/>
    <w:rsid w:val="0084724F"/>
    <w:rsid w:val="00850DFB"/>
    <w:rsid w:val="00850FED"/>
    <w:rsid w:val="00851150"/>
    <w:rsid w:val="00851E34"/>
    <w:rsid w:val="0085206D"/>
    <w:rsid w:val="00852254"/>
    <w:rsid w:val="0085255D"/>
    <w:rsid w:val="00852DD8"/>
    <w:rsid w:val="00854BE4"/>
    <w:rsid w:val="00856728"/>
    <w:rsid w:val="00856A5A"/>
    <w:rsid w:val="00856C51"/>
    <w:rsid w:val="00856CB1"/>
    <w:rsid w:val="00857767"/>
    <w:rsid w:val="00857D80"/>
    <w:rsid w:val="00857FA2"/>
    <w:rsid w:val="00860F31"/>
    <w:rsid w:val="008612E1"/>
    <w:rsid w:val="00863111"/>
    <w:rsid w:val="00864978"/>
    <w:rsid w:val="008650B8"/>
    <w:rsid w:val="00865D84"/>
    <w:rsid w:val="008661A3"/>
    <w:rsid w:val="008664B3"/>
    <w:rsid w:val="008671C9"/>
    <w:rsid w:val="00867A18"/>
    <w:rsid w:val="00867E54"/>
    <w:rsid w:val="008709F1"/>
    <w:rsid w:val="00873D78"/>
    <w:rsid w:val="00875802"/>
    <w:rsid w:val="00876871"/>
    <w:rsid w:val="00876AE9"/>
    <w:rsid w:val="00876D07"/>
    <w:rsid w:val="008772A3"/>
    <w:rsid w:val="00877FFA"/>
    <w:rsid w:val="008809B7"/>
    <w:rsid w:val="00880C86"/>
    <w:rsid w:val="00881A3F"/>
    <w:rsid w:val="00883A7E"/>
    <w:rsid w:val="00883EA0"/>
    <w:rsid w:val="008843BB"/>
    <w:rsid w:val="0088491A"/>
    <w:rsid w:val="008849E9"/>
    <w:rsid w:val="0088506C"/>
    <w:rsid w:val="008851A3"/>
    <w:rsid w:val="008853D8"/>
    <w:rsid w:val="008854C2"/>
    <w:rsid w:val="008857E6"/>
    <w:rsid w:val="0088595C"/>
    <w:rsid w:val="00886253"/>
    <w:rsid w:val="00886869"/>
    <w:rsid w:val="008879B6"/>
    <w:rsid w:val="00887CA1"/>
    <w:rsid w:val="00890249"/>
    <w:rsid w:val="00890403"/>
    <w:rsid w:val="008924B9"/>
    <w:rsid w:val="00892DF7"/>
    <w:rsid w:val="008934DF"/>
    <w:rsid w:val="0089395E"/>
    <w:rsid w:val="008939E0"/>
    <w:rsid w:val="00893BDE"/>
    <w:rsid w:val="00893CF3"/>
    <w:rsid w:val="00895AB4"/>
    <w:rsid w:val="0089631C"/>
    <w:rsid w:val="00896611"/>
    <w:rsid w:val="00896A39"/>
    <w:rsid w:val="0089737E"/>
    <w:rsid w:val="00897B80"/>
    <w:rsid w:val="008A0CA8"/>
    <w:rsid w:val="008A3BBA"/>
    <w:rsid w:val="008A3BF8"/>
    <w:rsid w:val="008A4B78"/>
    <w:rsid w:val="008A4D6A"/>
    <w:rsid w:val="008A556E"/>
    <w:rsid w:val="008B024A"/>
    <w:rsid w:val="008B0328"/>
    <w:rsid w:val="008B1C1A"/>
    <w:rsid w:val="008B2B99"/>
    <w:rsid w:val="008B2BEE"/>
    <w:rsid w:val="008B43DB"/>
    <w:rsid w:val="008B4CE1"/>
    <w:rsid w:val="008B4D85"/>
    <w:rsid w:val="008B4E7A"/>
    <w:rsid w:val="008B51F7"/>
    <w:rsid w:val="008B5EFD"/>
    <w:rsid w:val="008B61DF"/>
    <w:rsid w:val="008B79B1"/>
    <w:rsid w:val="008C0108"/>
    <w:rsid w:val="008C0F4E"/>
    <w:rsid w:val="008C2ABB"/>
    <w:rsid w:val="008C3E98"/>
    <w:rsid w:val="008C4221"/>
    <w:rsid w:val="008C6C00"/>
    <w:rsid w:val="008C6C99"/>
    <w:rsid w:val="008D0C91"/>
    <w:rsid w:val="008D10D0"/>
    <w:rsid w:val="008D1C41"/>
    <w:rsid w:val="008D20B8"/>
    <w:rsid w:val="008D2675"/>
    <w:rsid w:val="008D4A58"/>
    <w:rsid w:val="008D596E"/>
    <w:rsid w:val="008D5A79"/>
    <w:rsid w:val="008D675E"/>
    <w:rsid w:val="008D6DB5"/>
    <w:rsid w:val="008D79C8"/>
    <w:rsid w:val="008D7FF7"/>
    <w:rsid w:val="008E1227"/>
    <w:rsid w:val="008E2808"/>
    <w:rsid w:val="008E3AD2"/>
    <w:rsid w:val="008E4885"/>
    <w:rsid w:val="008E4F4D"/>
    <w:rsid w:val="008E5164"/>
    <w:rsid w:val="008E60A3"/>
    <w:rsid w:val="008E614F"/>
    <w:rsid w:val="008E6260"/>
    <w:rsid w:val="008E7128"/>
    <w:rsid w:val="008F01A3"/>
    <w:rsid w:val="008F0D2D"/>
    <w:rsid w:val="008F0F16"/>
    <w:rsid w:val="008F11B7"/>
    <w:rsid w:val="008F190F"/>
    <w:rsid w:val="008F322A"/>
    <w:rsid w:val="008F3B9A"/>
    <w:rsid w:val="008F460F"/>
    <w:rsid w:val="008F5DA3"/>
    <w:rsid w:val="008F6B9D"/>
    <w:rsid w:val="008F72F9"/>
    <w:rsid w:val="008F7B19"/>
    <w:rsid w:val="009004B4"/>
    <w:rsid w:val="00902195"/>
    <w:rsid w:val="00902212"/>
    <w:rsid w:val="00902380"/>
    <w:rsid w:val="009028AD"/>
    <w:rsid w:val="009029D9"/>
    <w:rsid w:val="00902ED6"/>
    <w:rsid w:val="0090385C"/>
    <w:rsid w:val="00903922"/>
    <w:rsid w:val="00904078"/>
    <w:rsid w:val="009053A1"/>
    <w:rsid w:val="0090797D"/>
    <w:rsid w:val="00910D58"/>
    <w:rsid w:val="00911F52"/>
    <w:rsid w:val="0091208C"/>
    <w:rsid w:val="00917C33"/>
    <w:rsid w:val="00921D8D"/>
    <w:rsid w:val="00922FC9"/>
    <w:rsid w:val="00923558"/>
    <w:rsid w:val="009244E1"/>
    <w:rsid w:val="0092524A"/>
    <w:rsid w:val="009269B2"/>
    <w:rsid w:val="009274D3"/>
    <w:rsid w:val="00927945"/>
    <w:rsid w:val="009306D5"/>
    <w:rsid w:val="00932010"/>
    <w:rsid w:val="009329C9"/>
    <w:rsid w:val="00933A55"/>
    <w:rsid w:val="00933EBE"/>
    <w:rsid w:val="009342F2"/>
    <w:rsid w:val="00934ED3"/>
    <w:rsid w:val="009355D8"/>
    <w:rsid w:val="009360F6"/>
    <w:rsid w:val="009361D4"/>
    <w:rsid w:val="0093685F"/>
    <w:rsid w:val="009370A5"/>
    <w:rsid w:val="00937422"/>
    <w:rsid w:val="009377FB"/>
    <w:rsid w:val="00937C66"/>
    <w:rsid w:val="00940670"/>
    <w:rsid w:val="00941731"/>
    <w:rsid w:val="00941973"/>
    <w:rsid w:val="00941D4A"/>
    <w:rsid w:val="00943DD7"/>
    <w:rsid w:val="00943E75"/>
    <w:rsid w:val="0094405A"/>
    <w:rsid w:val="009446A4"/>
    <w:rsid w:val="00944A29"/>
    <w:rsid w:val="0094501A"/>
    <w:rsid w:val="0094534B"/>
    <w:rsid w:val="00946272"/>
    <w:rsid w:val="009466FF"/>
    <w:rsid w:val="00951471"/>
    <w:rsid w:val="00951BDA"/>
    <w:rsid w:val="00951F65"/>
    <w:rsid w:val="0095210C"/>
    <w:rsid w:val="009526D8"/>
    <w:rsid w:val="0095328C"/>
    <w:rsid w:val="009545CA"/>
    <w:rsid w:val="00955A76"/>
    <w:rsid w:val="00955EFD"/>
    <w:rsid w:val="0095606A"/>
    <w:rsid w:val="0095663A"/>
    <w:rsid w:val="0095716B"/>
    <w:rsid w:val="009579FD"/>
    <w:rsid w:val="009603F7"/>
    <w:rsid w:val="0096068E"/>
    <w:rsid w:val="00961A3A"/>
    <w:rsid w:val="00961A49"/>
    <w:rsid w:val="009640A2"/>
    <w:rsid w:val="00964E99"/>
    <w:rsid w:val="009651B0"/>
    <w:rsid w:val="00965BF9"/>
    <w:rsid w:val="009667B3"/>
    <w:rsid w:val="00967355"/>
    <w:rsid w:val="0096769E"/>
    <w:rsid w:val="009678A1"/>
    <w:rsid w:val="00972A89"/>
    <w:rsid w:val="00972B9F"/>
    <w:rsid w:val="009730B5"/>
    <w:rsid w:val="0097377B"/>
    <w:rsid w:val="00974273"/>
    <w:rsid w:val="009743A0"/>
    <w:rsid w:val="00974FB5"/>
    <w:rsid w:val="00974FE7"/>
    <w:rsid w:val="009750DA"/>
    <w:rsid w:val="0097567A"/>
    <w:rsid w:val="009757A9"/>
    <w:rsid w:val="009762FC"/>
    <w:rsid w:val="00976341"/>
    <w:rsid w:val="009764C1"/>
    <w:rsid w:val="00977F21"/>
    <w:rsid w:val="00980021"/>
    <w:rsid w:val="009800C8"/>
    <w:rsid w:val="00980AB5"/>
    <w:rsid w:val="009811E9"/>
    <w:rsid w:val="0098133D"/>
    <w:rsid w:val="0098134A"/>
    <w:rsid w:val="009815AA"/>
    <w:rsid w:val="00983294"/>
    <w:rsid w:val="00984EDA"/>
    <w:rsid w:val="00985125"/>
    <w:rsid w:val="00985D5A"/>
    <w:rsid w:val="009861FA"/>
    <w:rsid w:val="009862C1"/>
    <w:rsid w:val="009875EF"/>
    <w:rsid w:val="00987F6C"/>
    <w:rsid w:val="0099211B"/>
    <w:rsid w:val="00992650"/>
    <w:rsid w:val="009927AE"/>
    <w:rsid w:val="009948E9"/>
    <w:rsid w:val="00995C07"/>
    <w:rsid w:val="00996F20"/>
    <w:rsid w:val="00997040"/>
    <w:rsid w:val="009A03A2"/>
    <w:rsid w:val="009A0959"/>
    <w:rsid w:val="009A1D5B"/>
    <w:rsid w:val="009A1D5E"/>
    <w:rsid w:val="009A1F9F"/>
    <w:rsid w:val="009A3418"/>
    <w:rsid w:val="009A3681"/>
    <w:rsid w:val="009A3BA3"/>
    <w:rsid w:val="009A3DA3"/>
    <w:rsid w:val="009A3EA3"/>
    <w:rsid w:val="009A40F2"/>
    <w:rsid w:val="009A444E"/>
    <w:rsid w:val="009A4A2F"/>
    <w:rsid w:val="009A550F"/>
    <w:rsid w:val="009A57A1"/>
    <w:rsid w:val="009A6208"/>
    <w:rsid w:val="009A7E6D"/>
    <w:rsid w:val="009B0638"/>
    <w:rsid w:val="009B1487"/>
    <w:rsid w:val="009B169B"/>
    <w:rsid w:val="009B173A"/>
    <w:rsid w:val="009B2333"/>
    <w:rsid w:val="009B23F8"/>
    <w:rsid w:val="009B2589"/>
    <w:rsid w:val="009B2FE6"/>
    <w:rsid w:val="009B3A92"/>
    <w:rsid w:val="009B4EAC"/>
    <w:rsid w:val="009B5283"/>
    <w:rsid w:val="009B5A4D"/>
    <w:rsid w:val="009B6055"/>
    <w:rsid w:val="009B724C"/>
    <w:rsid w:val="009C0BC8"/>
    <w:rsid w:val="009C3B3D"/>
    <w:rsid w:val="009C4057"/>
    <w:rsid w:val="009C469B"/>
    <w:rsid w:val="009C475A"/>
    <w:rsid w:val="009C4E71"/>
    <w:rsid w:val="009C58E8"/>
    <w:rsid w:val="009C66A4"/>
    <w:rsid w:val="009D018A"/>
    <w:rsid w:val="009D223A"/>
    <w:rsid w:val="009D2290"/>
    <w:rsid w:val="009D519A"/>
    <w:rsid w:val="009D6D21"/>
    <w:rsid w:val="009D7ACB"/>
    <w:rsid w:val="009E02F4"/>
    <w:rsid w:val="009E0DB1"/>
    <w:rsid w:val="009E1D1B"/>
    <w:rsid w:val="009E23E2"/>
    <w:rsid w:val="009E2D14"/>
    <w:rsid w:val="009E3368"/>
    <w:rsid w:val="009E37AD"/>
    <w:rsid w:val="009E3838"/>
    <w:rsid w:val="009E3C53"/>
    <w:rsid w:val="009E4F88"/>
    <w:rsid w:val="009E4FD4"/>
    <w:rsid w:val="009E57E1"/>
    <w:rsid w:val="009E5B90"/>
    <w:rsid w:val="009E5E51"/>
    <w:rsid w:val="009E660A"/>
    <w:rsid w:val="009F0343"/>
    <w:rsid w:val="009F0AD7"/>
    <w:rsid w:val="009F0DA7"/>
    <w:rsid w:val="009F12B3"/>
    <w:rsid w:val="009F1F58"/>
    <w:rsid w:val="009F31F8"/>
    <w:rsid w:val="009F47FF"/>
    <w:rsid w:val="009F4DFA"/>
    <w:rsid w:val="009F5C90"/>
    <w:rsid w:val="009F6248"/>
    <w:rsid w:val="009F67C0"/>
    <w:rsid w:val="009F71C5"/>
    <w:rsid w:val="009F7371"/>
    <w:rsid w:val="009F7B9F"/>
    <w:rsid w:val="009F7EBA"/>
    <w:rsid w:val="00A00022"/>
    <w:rsid w:val="00A0029E"/>
    <w:rsid w:val="00A01913"/>
    <w:rsid w:val="00A01FCE"/>
    <w:rsid w:val="00A0278D"/>
    <w:rsid w:val="00A02C16"/>
    <w:rsid w:val="00A02CB3"/>
    <w:rsid w:val="00A03156"/>
    <w:rsid w:val="00A0424B"/>
    <w:rsid w:val="00A04526"/>
    <w:rsid w:val="00A04845"/>
    <w:rsid w:val="00A05401"/>
    <w:rsid w:val="00A05A22"/>
    <w:rsid w:val="00A05D2D"/>
    <w:rsid w:val="00A05F51"/>
    <w:rsid w:val="00A06982"/>
    <w:rsid w:val="00A07A2A"/>
    <w:rsid w:val="00A10BBA"/>
    <w:rsid w:val="00A11581"/>
    <w:rsid w:val="00A1236F"/>
    <w:rsid w:val="00A12565"/>
    <w:rsid w:val="00A12C1C"/>
    <w:rsid w:val="00A12EAC"/>
    <w:rsid w:val="00A142BF"/>
    <w:rsid w:val="00A149C7"/>
    <w:rsid w:val="00A14B29"/>
    <w:rsid w:val="00A15ADC"/>
    <w:rsid w:val="00A15CB2"/>
    <w:rsid w:val="00A16475"/>
    <w:rsid w:val="00A175A3"/>
    <w:rsid w:val="00A20370"/>
    <w:rsid w:val="00A206A5"/>
    <w:rsid w:val="00A22BFB"/>
    <w:rsid w:val="00A2402A"/>
    <w:rsid w:val="00A25A7E"/>
    <w:rsid w:val="00A26905"/>
    <w:rsid w:val="00A26A56"/>
    <w:rsid w:val="00A27604"/>
    <w:rsid w:val="00A27D99"/>
    <w:rsid w:val="00A3051D"/>
    <w:rsid w:val="00A30BA8"/>
    <w:rsid w:val="00A31EBC"/>
    <w:rsid w:val="00A33A1F"/>
    <w:rsid w:val="00A34924"/>
    <w:rsid w:val="00A34C18"/>
    <w:rsid w:val="00A35591"/>
    <w:rsid w:val="00A35C83"/>
    <w:rsid w:val="00A36920"/>
    <w:rsid w:val="00A36D72"/>
    <w:rsid w:val="00A37712"/>
    <w:rsid w:val="00A408FA"/>
    <w:rsid w:val="00A415F4"/>
    <w:rsid w:val="00A420CB"/>
    <w:rsid w:val="00A42955"/>
    <w:rsid w:val="00A42ABE"/>
    <w:rsid w:val="00A436BD"/>
    <w:rsid w:val="00A44270"/>
    <w:rsid w:val="00A455C1"/>
    <w:rsid w:val="00A45D9E"/>
    <w:rsid w:val="00A46983"/>
    <w:rsid w:val="00A46C3A"/>
    <w:rsid w:val="00A50922"/>
    <w:rsid w:val="00A50C63"/>
    <w:rsid w:val="00A50EC5"/>
    <w:rsid w:val="00A52023"/>
    <w:rsid w:val="00A52064"/>
    <w:rsid w:val="00A5232C"/>
    <w:rsid w:val="00A528E2"/>
    <w:rsid w:val="00A52A60"/>
    <w:rsid w:val="00A52F09"/>
    <w:rsid w:val="00A54242"/>
    <w:rsid w:val="00A544E5"/>
    <w:rsid w:val="00A546A7"/>
    <w:rsid w:val="00A549D1"/>
    <w:rsid w:val="00A54D2B"/>
    <w:rsid w:val="00A559E1"/>
    <w:rsid w:val="00A56A74"/>
    <w:rsid w:val="00A56CE5"/>
    <w:rsid w:val="00A60628"/>
    <w:rsid w:val="00A60932"/>
    <w:rsid w:val="00A60B90"/>
    <w:rsid w:val="00A6186A"/>
    <w:rsid w:val="00A61E93"/>
    <w:rsid w:val="00A621FE"/>
    <w:rsid w:val="00A62499"/>
    <w:rsid w:val="00A62B3E"/>
    <w:rsid w:val="00A632BD"/>
    <w:rsid w:val="00A63A23"/>
    <w:rsid w:val="00A64E93"/>
    <w:rsid w:val="00A6582B"/>
    <w:rsid w:val="00A65AC9"/>
    <w:rsid w:val="00A660E0"/>
    <w:rsid w:val="00A6612C"/>
    <w:rsid w:val="00A66255"/>
    <w:rsid w:val="00A67F09"/>
    <w:rsid w:val="00A700E9"/>
    <w:rsid w:val="00A70EE3"/>
    <w:rsid w:val="00A716E1"/>
    <w:rsid w:val="00A72B86"/>
    <w:rsid w:val="00A7317D"/>
    <w:rsid w:val="00A74C1B"/>
    <w:rsid w:val="00A76728"/>
    <w:rsid w:val="00A7689B"/>
    <w:rsid w:val="00A76BD0"/>
    <w:rsid w:val="00A77049"/>
    <w:rsid w:val="00A80F78"/>
    <w:rsid w:val="00A81D72"/>
    <w:rsid w:val="00A826D3"/>
    <w:rsid w:val="00A84627"/>
    <w:rsid w:val="00A84A39"/>
    <w:rsid w:val="00A84E15"/>
    <w:rsid w:val="00A85228"/>
    <w:rsid w:val="00A85F40"/>
    <w:rsid w:val="00A86344"/>
    <w:rsid w:val="00A8659B"/>
    <w:rsid w:val="00A866CE"/>
    <w:rsid w:val="00A8777A"/>
    <w:rsid w:val="00A87B42"/>
    <w:rsid w:val="00A9093A"/>
    <w:rsid w:val="00A91449"/>
    <w:rsid w:val="00A9152F"/>
    <w:rsid w:val="00A93B80"/>
    <w:rsid w:val="00A94A0D"/>
    <w:rsid w:val="00A94F2A"/>
    <w:rsid w:val="00A95991"/>
    <w:rsid w:val="00A96841"/>
    <w:rsid w:val="00AA00B5"/>
    <w:rsid w:val="00AA217F"/>
    <w:rsid w:val="00AA248F"/>
    <w:rsid w:val="00AA3F4E"/>
    <w:rsid w:val="00AA50C5"/>
    <w:rsid w:val="00AA53DB"/>
    <w:rsid w:val="00AA6E7E"/>
    <w:rsid w:val="00AA705D"/>
    <w:rsid w:val="00AA7164"/>
    <w:rsid w:val="00AA7354"/>
    <w:rsid w:val="00AA7514"/>
    <w:rsid w:val="00AA796E"/>
    <w:rsid w:val="00AB1457"/>
    <w:rsid w:val="00AB197F"/>
    <w:rsid w:val="00AB1CAB"/>
    <w:rsid w:val="00AB240A"/>
    <w:rsid w:val="00AB3250"/>
    <w:rsid w:val="00AB3D5E"/>
    <w:rsid w:val="00AB47B4"/>
    <w:rsid w:val="00AB58D0"/>
    <w:rsid w:val="00AB6324"/>
    <w:rsid w:val="00AB7D6F"/>
    <w:rsid w:val="00AC011A"/>
    <w:rsid w:val="00AC07DB"/>
    <w:rsid w:val="00AC09E8"/>
    <w:rsid w:val="00AC17D3"/>
    <w:rsid w:val="00AC1A01"/>
    <w:rsid w:val="00AC2E93"/>
    <w:rsid w:val="00AC31AF"/>
    <w:rsid w:val="00AC3552"/>
    <w:rsid w:val="00AC37A9"/>
    <w:rsid w:val="00AC4037"/>
    <w:rsid w:val="00AC48F7"/>
    <w:rsid w:val="00AC5007"/>
    <w:rsid w:val="00AC60D3"/>
    <w:rsid w:val="00AC6396"/>
    <w:rsid w:val="00AC656B"/>
    <w:rsid w:val="00AC6909"/>
    <w:rsid w:val="00AC754D"/>
    <w:rsid w:val="00AC79FB"/>
    <w:rsid w:val="00AD138A"/>
    <w:rsid w:val="00AD281D"/>
    <w:rsid w:val="00AD4338"/>
    <w:rsid w:val="00AD4666"/>
    <w:rsid w:val="00AD4CC3"/>
    <w:rsid w:val="00AD4D0E"/>
    <w:rsid w:val="00AD5D3D"/>
    <w:rsid w:val="00AD627E"/>
    <w:rsid w:val="00AD7792"/>
    <w:rsid w:val="00AD783C"/>
    <w:rsid w:val="00AD7D44"/>
    <w:rsid w:val="00AE0530"/>
    <w:rsid w:val="00AE05E5"/>
    <w:rsid w:val="00AE0E9D"/>
    <w:rsid w:val="00AE1802"/>
    <w:rsid w:val="00AE1F1F"/>
    <w:rsid w:val="00AE21DC"/>
    <w:rsid w:val="00AE2254"/>
    <w:rsid w:val="00AE2AE0"/>
    <w:rsid w:val="00AE2F8B"/>
    <w:rsid w:val="00AE3FFC"/>
    <w:rsid w:val="00AE4AB1"/>
    <w:rsid w:val="00AE79AE"/>
    <w:rsid w:val="00AF003E"/>
    <w:rsid w:val="00AF05F5"/>
    <w:rsid w:val="00AF13ED"/>
    <w:rsid w:val="00AF2E2E"/>
    <w:rsid w:val="00AF32A9"/>
    <w:rsid w:val="00AF3AE9"/>
    <w:rsid w:val="00AF3BEE"/>
    <w:rsid w:val="00AF4794"/>
    <w:rsid w:val="00AF5047"/>
    <w:rsid w:val="00AF5CAA"/>
    <w:rsid w:val="00AF6D10"/>
    <w:rsid w:val="00AF6F80"/>
    <w:rsid w:val="00B00209"/>
    <w:rsid w:val="00B01386"/>
    <w:rsid w:val="00B01DB9"/>
    <w:rsid w:val="00B03385"/>
    <w:rsid w:val="00B04DF8"/>
    <w:rsid w:val="00B056D5"/>
    <w:rsid w:val="00B05A3E"/>
    <w:rsid w:val="00B06278"/>
    <w:rsid w:val="00B06E7C"/>
    <w:rsid w:val="00B07ACC"/>
    <w:rsid w:val="00B1006A"/>
    <w:rsid w:val="00B100D7"/>
    <w:rsid w:val="00B1016A"/>
    <w:rsid w:val="00B10C3B"/>
    <w:rsid w:val="00B1153B"/>
    <w:rsid w:val="00B11D6A"/>
    <w:rsid w:val="00B12ECC"/>
    <w:rsid w:val="00B13478"/>
    <w:rsid w:val="00B138CA"/>
    <w:rsid w:val="00B13959"/>
    <w:rsid w:val="00B141A5"/>
    <w:rsid w:val="00B15921"/>
    <w:rsid w:val="00B176C5"/>
    <w:rsid w:val="00B17FB2"/>
    <w:rsid w:val="00B2034F"/>
    <w:rsid w:val="00B21808"/>
    <w:rsid w:val="00B21EAA"/>
    <w:rsid w:val="00B22277"/>
    <w:rsid w:val="00B2310A"/>
    <w:rsid w:val="00B234A3"/>
    <w:rsid w:val="00B2405F"/>
    <w:rsid w:val="00B24492"/>
    <w:rsid w:val="00B258E4"/>
    <w:rsid w:val="00B260F5"/>
    <w:rsid w:val="00B26194"/>
    <w:rsid w:val="00B26ADF"/>
    <w:rsid w:val="00B27C70"/>
    <w:rsid w:val="00B27E03"/>
    <w:rsid w:val="00B30360"/>
    <w:rsid w:val="00B30443"/>
    <w:rsid w:val="00B30CE5"/>
    <w:rsid w:val="00B30F8A"/>
    <w:rsid w:val="00B31074"/>
    <w:rsid w:val="00B31304"/>
    <w:rsid w:val="00B31ECF"/>
    <w:rsid w:val="00B3283A"/>
    <w:rsid w:val="00B32A33"/>
    <w:rsid w:val="00B32AAA"/>
    <w:rsid w:val="00B33FD6"/>
    <w:rsid w:val="00B34DF8"/>
    <w:rsid w:val="00B351FC"/>
    <w:rsid w:val="00B3534A"/>
    <w:rsid w:val="00B35F64"/>
    <w:rsid w:val="00B36894"/>
    <w:rsid w:val="00B37819"/>
    <w:rsid w:val="00B40658"/>
    <w:rsid w:val="00B40C01"/>
    <w:rsid w:val="00B40F1F"/>
    <w:rsid w:val="00B41DDF"/>
    <w:rsid w:val="00B4231C"/>
    <w:rsid w:val="00B423A4"/>
    <w:rsid w:val="00B45329"/>
    <w:rsid w:val="00B45469"/>
    <w:rsid w:val="00B45472"/>
    <w:rsid w:val="00B45E05"/>
    <w:rsid w:val="00B470C2"/>
    <w:rsid w:val="00B47D9E"/>
    <w:rsid w:val="00B503DF"/>
    <w:rsid w:val="00B512D3"/>
    <w:rsid w:val="00B51BA2"/>
    <w:rsid w:val="00B51E42"/>
    <w:rsid w:val="00B52A11"/>
    <w:rsid w:val="00B52CE2"/>
    <w:rsid w:val="00B53264"/>
    <w:rsid w:val="00B53A45"/>
    <w:rsid w:val="00B54191"/>
    <w:rsid w:val="00B54CAE"/>
    <w:rsid w:val="00B54D75"/>
    <w:rsid w:val="00B55D76"/>
    <w:rsid w:val="00B57911"/>
    <w:rsid w:val="00B6055E"/>
    <w:rsid w:val="00B60F59"/>
    <w:rsid w:val="00B61C49"/>
    <w:rsid w:val="00B632FD"/>
    <w:rsid w:val="00B63781"/>
    <w:rsid w:val="00B638D5"/>
    <w:rsid w:val="00B63D27"/>
    <w:rsid w:val="00B64010"/>
    <w:rsid w:val="00B64217"/>
    <w:rsid w:val="00B64C4A"/>
    <w:rsid w:val="00B65577"/>
    <w:rsid w:val="00B65776"/>
    <w:rsid w:val="00B65B5D"/>
    <w:rsid w:val="00B65DFA"/>
    <w:rsid w:val="00B66434"/>
    <w:rsid w:val="00B66AC1"/>
    <w:rsid w:val="00B671C5"/>
    <w:rsid w:val="00B67D97"/>
    <w:rsid w:val="00B70384"/>
    <w:rsid w:val="00B710B9"/>
    <w:rsid w:val="00B72862"/>
    <w:rsid w:val="00B7295C"/>
    <w:rsid w:val="00B7296C"/>
    <w:rsid w:val="00B74861"/>
    <w:rsid w:val="00B74C9B"/>
    <w:rsid w:val="00B7580E"/>
    <w:rsid w:val="00B7593B"/>
    <w:rsid w:val="00B76331"/>
    <w:rsid w:val="00B774DC"/>
    <w:rsid w:val="00B779CD"/>
    <w:rsid w:val="00B77C2D"/>
    <w:rsid w:val="00B80812"/>
    <w:rsid w:val="00B81302"/>
    <w:rsid w:val="00B81355"/>
    <w:rsid w:val="00B82D1D"/>
    <w:rsid w:val="00B83897"/>
    <w:rsid w:val="00B83B74"/>
    <w:rsid w:val="00B8469F"/>
    <w:rsid w:val="00B85960"/>
    <w:rsid w:val="00B85C92"/>
    <w:rsid w:val="00B8794D"/>
    <w:rsid w:val="00B900A8"/>
    <w:rsid w:val="00B9043C"/>
    <w:rsid w:val="00B90C64"/>
    <w:rsid w:val="00B9151B"/>
    <w:rsid w:val="00B92214"/>
    <w:rsid w:val="00B92886"/>
    <w:rsid w:val="00B92E09"/>
    <w:rsid w:val="00B93A96"/>
    <w:rsid w:val="00B94358"/>
    <w:rsid w:val="00B94408"/>
    <w:rsid w:val="00B94F85"/>
    <w:rsid w:val="00B96138"/>
    <w:rsid w:val="00B96725"/>
    <w:rsid w:val="00B97DEF"/>
    <w:rsid w:val="00BA0025"/>
    <w:rsid w:val="00BA0155"/>
    <w:rsid w:val="00BA1AD0"/>
    <w:rsid w:val="00BA1AF8"/>
    <w:rsid w:val="00BA1BB7"/>
    <w:rsid w:val="00BA2509"/>
    <w:rsid w:val="00BA3F9E"/>
    <w:rsid w:val="00BA4C0A"/>
    <w:rsid w:val="00BA51E3"/>
    <w:rsid w:val="00BA56C1"/>
    <w:rsid w:val="00BA6F76"/>
    <w:rsid w:val="00BA730A"/>
    <w:rsid w:val="00BA7488"/>
    <w:rsid w:val="00BA7C52"/>
    <w:rsid w:val="00BB01BD"/>
    <w:rsid w:val="00BB05F8"/>
    <w:rsid w:val="00BB10E9"/>
    <w:rsid w:val="00BB1F19"/>
    <w:rsid w:val="00BB2EE5"/>
    <w:rsid w:val="00BB36E0"/>
    <w:rsid w:val="00BB4336"/>
    <w:rsid w:val="00BB43F4"/>
    <w:rsid w:val="00BB4F67"/>
    <w:rsid w:val="00BB5022"/>
    <w:rsid w:val="00BB506F"/>
    <w:rsid w:val="00BB5935"/>
    <w:rsid w:val="00BB700B"/>
    <w:rsid w:val="00BB75F8"/>
    <w:rsid w:val="00BC004D"/>
    <w:rsid w:val="00BC12C0"/>
    <w:rsid w:val="00BC2874"/>
    <w:rsid w:val="00BC370E"/>
    <w:rsid w:val="00BC3863"/>
    <w:rsid w:val="00BC3AA3"/>
    <w:rsid w:val="00BC4481"/>
    <w:rsid w:val="00BC45BA"/>
    <w:rsid w:val="00BC5E13"/>
    <w:rsid w:val="00BC7A93"/>
    <w:rsid w:val="00BD036D"/>
    <w:rsid w:val="00BD0516"/>
    <w:rsid w:val="00BD0CD1"/>
    <w:rsid w:val="00BD2794"/>
    <w:rsid w:val="00BD2982"/>
    <w:rsid w:val="00BD2FA3"/>
    <w:rsid w:val="00BD37CE"/>
    <w:rsid w:val="00BD3FCA"/>
    <w:rsid w:val="00BD5856"/>
    <w:rsid w:val="00BD6F11"/>
    <w:rsid w:val="00BD724E"/>
    <w:rsid w:val="00BE03F6"/>
    <w:rsid w:val="00BE0A84"/>
    <w:rsid w:val="00BE0A9F"/>
    <w:rsid w:val="00BE1B60"/>
    <w:rsid w:val="00BE1B62"/>
    <w:rsid w:val="00BE4BEC"/>
    <w:rsid w:val="00BE50D8"/>
    <w:rsid w:val="00BE5372"/>
    <w:rsid w:val="00BE7446"/>
    <w:rsid w:val="00BF03AD"/>
    <w:rsid w:val="00BF03F3"/>
    <w:rsid w:val="00BF0EA8"/>
    <w:rsid w:val="00BF1261"/>
    <w:rsid w:val="00BF13DD"/>
    <w:rsid w:val="00BF15DC"/>
    <w:rsid w:val="00BF1739"/>
    <w:rsid w:val="00BF1AAD"/>
    <w:rsid w:val="00BF2448"/>
    <w:rsid w:val="00BF25B1"/>
    <w:rsid w:val="00BF26DF"/>
    <w:rsid w:val="00BF2726"/>
    <w:rsid w:val="00BF2AAF"/>
    <w:rsid w:val="00BF301A"/>
    <w:rsid w:val="00BF349C"/>
    <w:rsid w:val="00BF4C7A"/>
    <w:rsid w:val="00BF5FE7"/>
    <w:rsid w:val="00BF6528"/>
    <w:rsid w:val="00BF70C4"/>
    <w:rsid w:val="00BF76EC"/>
    <w:rsid w:val="00C009B2"/>
    <w:rsid w:val="00C01754"/>
    <w:rsid w:val="00C03466"/>
    <w:rsid w:val="00C03914"/>
    <w:rsid w:val="00C051CB"/>
    <w:rsid w:val="00C055E1"/>
    <w:rsid w:val="00C05FB0"/>
    <w:rsid w:val="00C0615D"/>
    <w:rsid w:val="00C06323"/>
    <w:rsid w:val="00C06566"/>
    <w:rsid w:val="00C070BA"/>
    <w:rsid w:val="00C1123D"/>
    <w:rsid w:val="00C1153D"/>
    <w:rsid w:val="00C12411"/>
    <w:rsid w:val="00C127CC"/>
    <w:rsid w:val="00C13614"/>
    <w:rsid w:val="00C14E96"/>
    <w:rsid w:val="00C152C1"/>
    <w:rsid w:val="00C159CC"/>
    <w:rsid w:val="00C16CCE"/>
    <w:rsid w:val="00C17630"/>
    <w:rsid w:val="00C17ABB"/>
    <w:rsid w:val="00C210E2"/>
    <w:rsid w:val="00C210F4"/>
    <w:rsid w:val="00C23B3A"/>
    <w:rsid w:val="00C24064"/>
    <w:rsid w:val="00C25E56"/>
    <w:rsid w:val="00C26B11"/>
    <w:rsid w:val="00C26B57"/>
    <w:rsid w:val="00C2792F"/>
    <w:rsid w:val="00C27D14"/>
    <w:rsid w:val="00C316BC"/>
    <w:rsid w:val="00C327B4"/>
    <w:rsid w:val="00C32B8D"/>
    <w:rsid w:val="00C32C3D"/>
    <w:rsid w:val="00C33A4D"/>
    <w:rsid w:val="00C35F3E"/>
    <w:rsid w:val="00C364D3"/>
    <w:rsid w:val="00C3724A"/>
    <w:rsid w:val="00C40938"/>
    <w:rsid w:val="00C41018"/>
    <w:rsid w:val="00C4119F"/>
    <w:rsid w:val="00C41A27"/>
    <w:rsid w:val="00C423AE"/>
    <w:rsid w:val="00C4304E"/>
    <w:rsid w:val="00C4384F"/>
    <w:rsid w:val="00C442A0"/>
    <w:rsid w:val="00C44673"/>
    <w:rsid w:val="00C44793"/>
    <w:rsid w:val="00C455D2"/>
    <w:rsid w:val="00C45D71"/>
    <w:rsid w:val="00C46BC7"/>
    <w:rsid w:val="00C4743E"/>
    <w:rsid w:val="00C47475"/>
    <w:rsid w:val="00C476B1"/>
    <w:rsid w:val="00C47934"/>
    <w:rsid w:val="00C505FC"/>
    <w:rsid w:val="00C521D2"/>
    <w:rsid w:val="00C543C3"/>
    <w:rsid w:val="00C54B60"/>
    <w:rsid w:val="00C57231"/>
    <w:rsid w:val="00C576B0"/>
    <w:rsid w:val="00C61038"/>
    <w:rsid w:val="00C61325"/>
    <w:rsid w:val="00C61ACB"/>
    <w:rsid w:val="00C620CC"/>
    <w:rsid w:val="00C621C2"/>
    <w:rsid w:val="00C62D64"/>
    <w:rsid w:val="00C64677"/>
    <w:rsid w:val="00C64A31"/>
    <w:rsid w:val="00C64CC3"/>
    <w:rsid w:val="00C64F8C"/>
    <w:rsid w:val="00C71F1A"/>
    <w:rsid w:val="00C727AC"/>
    <w:rsid w:val="00C72807"/>
    <w:rsid w:val="00C7316F"/>
    <w:rsid w:val="00C73606"/>
    <w:rsid w:val="00C73CF8"/>
    <w:rsid w:val="00C7597C"/>
    <w:rsid w:val="00C75A3D"/>
    <w:rsid w:val="00C760CB"/>
    <w:rsid w:val="00C76E36"/>
    <w:rsid w:val="00C80C99"/>
    <w:rsid w:val="00C80F57"/>
    <w:rsid w:val="00C81678"/>
    <w:rsid w:val="00C81EE4"/>
    <w:rsid w:val="00C820F4"/>
    <w:rsid w:val="00C8283F"/>
    <w:rsid w:val="00C839A0"/>
    <w:rsid w:val="00C847D7"/>
    <w:rsid w:val="00C85551"/>
    <w:rsid w:val="00C8568D"/>
    <w:rsid w:val="00C869AA"/>
    <w:rsid w:val="00C86BDE"/>
    <w:rsid w:val="00C86E0D"/>
    <w:rsid w:val="00C87213"/>
    <w:rsid w:val="00C902A7"/>
    <w:rsid w:val="00C90593"/>
    <w:rsid w:val="00C90DC7"/>
    <w:rsid w:val="00C90E7F"/>
    <w:rsid w:val="00C9144F"/>
    <w:rsid w:val="00C91644"/>
    <w:rsid w:val="00C918A7"/>
    <w:rsid w:val="00C91CDD"/>
    <w:rsid w:val="00C91FBD"/>
    <w:rsid w:val="00C93941"/>
    <w:rsid w:val="00C94619"/>
    <w:rsid w:val="00C961E1"/>
    <w:rsid w:val="00C96671"/>
    <w:rsid w:val="00C97CB3"/>
    <w:rsid w:val="00CA0806"/>
    <w:rsid w:val="00CA08C1"/>
    <w:rsid w:val="00CA3A28"/>
    <w:rsid w:val="00CA44DD"/>
    <w:rsid w:val="00CA54A4"/>
    <w:rsid w:val="00CA6DDB"/>
    <w:rsid w:val="00CB066E"/>
    <w:rsid w:val="00CB0F28"/>
    <w:rsid w:val="00CB118C"/>
    <w:rsid w:val="00CB134B"/>
    <w:rsid w:val="00CB1424"/>
    <w:rsid w:val="00CB19F0"/>
    <w:rsid w:val="00CB21A9"/>
    <w:rsid w:val="00CB21DB"/>
    <w:rsid w:val="00CB28ED"/>
    <w:rsid w:val="00CB30C1"/>
    <w:rsid w:val="00CB32AD"/>
    <w:rsid w:val="00CB3569"/>
    <w:rsid w:val="00CB3DAA"/>
    <w:rsid w:val="00CB3FA7"/>
    <w:rsid w:val="00CB417F"/>
    <w:rsid w:val="00CB50DE"/>
    <w:rsid w:val="00CC4400"/>
    <w:rsid w:val="00CC4C94"/>
    <w:rsid w:val="00CC562C"/>
    <w:rsid w:val="00CC695D"/>
    <w:rsid w:val="00CC7BDA"/>
    <w:rsid w:val="00CD00E0"/>
    <w:rsid w:val="00CD0634"/>
    <w:rsid w:val="00CD0775"/>
    <w:rsid w:val="00CD0918"/>
    <w:rsid w:val="00CD2313"/>
    <w:rsid w:val="00CD24A9"/>
    <w:rsid w:val="00CD4494"/>
    <w:rsid w:val="00CD4B4A"/>
    <w:rsid w:val="00CD4FBD"/>
    <w:rsid w:val="00CD566F"/>
    <w:rsid w:val="00CD69BD"/>
    <w:rsid w:val="00CD6EAB"/>
    <w:rsid w:val="00CD7818"/>
    <w:rsid w:val="00CE09BB"/>
    <w:rsid w:val="00CE2488"/>
    <w:rsid w:val="00CE2F6A"/>
    <w:rsid w:val="00CE479D"/>
    <w:rsid w:val="00CE4D3C"/>
    <w:rsid w:val="00CE50CB"/>
    <w:rsid w:val="00CE564F"/>
    <w:rsid w:val="00CE60A3"/>
    <w:rsid w:val="00CE6328"/>
    <w:rsid w:val="00CE69A8"/>
    <w:rsid w:val="00CF0541"/>
    <w:rsid w:val="00CF0A51"/>
    <w:rsid w:val="00CF0DEB"/>
    <w:rsid w:val="00CF45BB"/>
    <w:rsid w:val="00CF567B"/>
    <w:rsid w:val="00CF74EB"/>
    <w:rsid w:val="00CF79C8"/>
    <w:rsid w:val="00D01D0D"/>
    <w:rsid w:val="00D021C3"/>
    <w:rsid w:val="00D038C3"/>
    <w:rsid w:val="00D041DE"/>
    <w:rsid w:val="00D04206"/>
    <w:rsid w:val="00D05A57"/>
    <w:rsid w:val="00D06CD2"/>
    <w:rsid w:val="00D07092"/>
    <w:rsid w:val="00D071FA"/>
    <w:rsid w:val="00D11391"/>
    <w:rsid w:val="00D114C0"/>
    <w:rsid w:val="00D1240C"/>
    <w:rsid w:val="00D13469"/>
    <w:rsid w:val="00D14261"/>
    <w:rsid w:val="00D144B2"/>
    <w:rsid w:val="00D14F40"/>
    <w:rsid w:val="00D17BFD"/>
    <w:rsid w:val="00D23C34"/>
    <w:rsid w:val="00D24FB4"/>
    <w:rsid w:val="00D25EE1"/>
    <w:rsid w:val="00D26F23"/>
    <w:rsid w:val="00D26F73"/>
    <w:rsid w:val="00D2739B"/>
    <w:rsid w:val="00D306E7"/>
    <w:rsid w:val="00D3127F"/>
    <w:rsid w:val="00D3272A"/>
    <w:rsid w:val="00D3344D"/>
    <w:rsid w:val="00D347EE"/>
    <w:rsid w:val="00D358E1"/>
    <w:rsid w:val="00D35E67"/>
    <w:rsid w:val="00D362E7"/>
    <w:rsid w:val="00D36F16"/>
    <w:rsid w:val="00D37827"/>
    <w:rsid w:val="00D40539"/>
    <w:rsid w:val="00D4092B"/>
    <w:rsid w:val="00D41A80"/>
    <w:rsid w:val="00D41F96"/>
    <w:rsid w:val="00D43897"/>
    <w:rsid w:val="00D44B4C"/>
    <w:rsid w:val="00D461FC"/>
    <w:rsid w:val="00D46C12"/>
    <w:rsid w:val="00D46F14"/>
    <w:rsid w:val="00D506F4"/>
    <w:rsid w:val="00D507FE"/>
    <w:rsid w:val="00D50C3D"/>
    <w:rsid w:val="00D50EFA"/>
    <w:rsid w:val="00D53660"/>
    <w:rsid w:val="00D53909"/>
    <w:rsid w:val="00D53CE8"/>
    <w:rsid w:val="00D53FCE"/>
    <w:rsid w:val="00D54007"/>
    <w:rsid w:val="00D54D97"/>
    <w:rsid w:val="00D56DF7"/>
    <w:rsid w:val="00D57E63"/>
    <w:rsid w:val="00D57F49"/>
    <w:rsid w:val="00D61B2C"/>
    <w:rsid w:val="00D620B4"/>
    <w:rsid w:val="00D62691"/>
    <w:rsid w:val="00D634C0"/>
    <w:rsid w:val="00D6352A"/>
    <w:rsid w:val="00D63CC3"/>
    <w:rsid w:val="00D6472A"/>
    <w:rsid w:val="00D6492C"/>
    <w:rsid w:val="00D64AE8"/>
    <w:rsid w:val="00D65244"/>
    <w:rsid w:val="00D661B8"/>
    <w:rsid w:val="00D66777"/>
    <w:rsid w:val="00D671F0"/>
    <w:rsid w:val="00D67300"/>
    <w:rsid w:val="00D67AAF"/>
    <w:rsid w:val="00D67C82"/>
    <w:rsid w:val="00D67EC8"/>
    <w:rsid w:val="00D7032B"/>
    <w:rsid w:val="00D716E1"/>
    <w:rsid w:val="00D71938"/>
    <w:rsid w:val="00D71A1E"/>
    <w:rsid w:val="00D72CB2"/>
    <w:rsid w:val="00D74089"/>
    <w:rsid w:val="00D7569C"/>
    <w:rsid w:val="00D756F3"/>
    <w:rsid w:val="00D7643B"/>
    <w:rsid w:val="00D76AEE"/>
    <w:rsid w:val="00D77995"/>
    <w:rsid w:val="00D801A4"/>
    <w:rsid w:val="00D819E9"/>
    <w:rsid w:val="00D82D4D"/>
    <w:rsid w:val="00D83C83"/>
    <w:rsid w:val="00D84740"/>
    <w:rsid w:val="00D86415"/>
    <w:rsid w:val="00D86856"/>
    <w:rsid w:val="00D86C47"/>
    <w:rsid w:val="00D86D72"/>
    <w:rsid w:val="00D87BBF"/>
    <w:rsid w:val="00D90683"/>
    <w:rsid w:val="00D90FD8"/>
    <w:rsid w:val="00D912BA"/>
    <w:rsid w:val="00D91333"/>
    <w:rsid w:val="00D91EF7"/>
    <w:rsid w:val="00D91FBD"/>
    <w:rsid w:val="00D9223E"/>
    <w:rsid w:val="00D9232D"/>
    <w:rsid w:val="00D93481"/>
    <w:rsid w:val="00D93AE5"/>
    <w:rsid w:val="00D93D96"/>
    <w:rsid w:val="00D93F4B"/>
    <w:rsid w:val="00D95382"/>
    <w:rsid w:val="00D95886"/>
    <w:rsid w:val="00D95DB5"/>
    <w:rsid w:val="00D95FD0"/>
    <w:rsid w:val="00D976C0"/>
    <w:rsid w:val="00D97C38"/>
    <w:rsid w:val="00DA01D2"/>
    <w:rsid w:val="00DA171D"/>
    <w:rsid w:val="00DA173A"/>
    <w:rsid w:val="00DA20F4"/>
    <w:rsid w:val="00DA2549"/>
    <w:rsid w:val="00DA3187"/>
    <w:rsid w:val="00DA318C"/>
    <w:rsid w:val="00DA3BD7"/>
    <w:rsid w:val="00DA3DA1"/>
    <w:rsid w:val="00DA5425"/>
    <w:rsid w:val="00DA54B4"/>
    <w:rsid w:val="00DA55FA"/>
    <w:rsid w:val="00DA58CB"/>
    <w:rsid w:val="00DA5C10"/>
    <w:rsid w:val="00DA63BC"/>
    <w:rsid w:val="00DA7E09"/>
    <w:rsid w:val="00DB0992"/>
    <w:rsid w:val="00DB10FB"/>
    <w:rsid w:val="00DB1881"/>
    <w:rsid w:val="00DB2AB1"/>
    <w:rsid w:val="00DB30B6"/>
    <w:rsid w:val="00DB42BB"/>
    <w:rsid w:val="00DB44F8"/>
    <w:rsid w:val="00DB460E"/>
    <w:rsid w:val="00DB5ED8"/>
    <w:rsid w:val="00DB5F9C"/>
    <w:rsid w:val="00DB6273"/>
    <w:rsid w:val="00DB6EA9"/>
    <w:rsid w:val="00DB6EAF"/>
    <w:rsid w:val="00DB7768"/>
    <w:rsid w:val="00DB7A74"/>
    <w:rsid w:val="00DC09D0"/>
    <w:rsid w:val="00DC0B65"/>
    <w:rsid w:val="00DC1847"/>
    <w:rsid w:val="00DC1EA7"/>
    <w:rsid w:val="00DC24C7"/>
    <w:rsid w:val="00DC3617"/>
    <w:rsid w:val="00DC433B"/>
    <w:rsid w:val="00DC4ED5"/>
    <w:rsid w:val="00DC5775"/>
    <w:rsid w:val="00DC6357"/>
    <w:rsid w:val="00DC6CE5"/>
    <w:rsid w:val="00DC6FE2"/>
    <w:rsid w:val="00DD0843"/>
    <w:rsid w:val="00DD0F6B"/>
    <w:rsid w:val="00DD16FA"/>
    <w:rsid w:val="00DD1AAA"/>
    <w:rsid w:val="00DD1B16"/>
    <w:rsid w:val="00DD206B"/>
    <w:rsid w:val="00DD267E"/>
    <w:rsid w:val="00DD2941"/>
    <w:rsid w:val="00DD2B1F"/>
    <w:rsid w:val="00DD33B6"/>
    <w:rsid w:val="00DD33CB"/>
    <w:rsid w:val="00DD3C24"/>
    <w:rsid w:val="00DD3C8C"/>
    <w:rsid w:val="00DD408F"/>
    <w:rsid w:val="00DD4DED"/>
    <w:rsid w:val="00DD6865"/>
    <w:rsid w:val="00DD6EA7"/>
    <w:rsid w:val="00DE0191"/>
    <w:rsid w:val="00DE1906"/>
    <w:rsid w:val="00DE3EA8"/>
    <w:rsid w:val="00DE4801"/>
    <w:rsid w:val="00DE5476"/>
    <w:rsid w:val="00DE56DC"/>
    <w:rsid w:val="00DE5C66"/>
    <w:rsid w:val="00DE788F"/>
    <w:rsid w:val="00DF0701"/>
    <w:rsid w:val="00DF0F42"/>
    <w:rsid w:val="00DF21B3"/>
    <w:rsid w:val="00DF326B"/>
    <w:rsid w:val="00DF338E"/>
    <w:rsid w:val="00DF390F"/>
    <w:rsid w:val="00DF4207"/>
    <w:rsid w:val="00DF5639"/>
    <w:rsid w:val="00DF5958"/>
    <w:rsid w:val="00DF60F4"/>
    <w:rsid w:val="00E007E8"/>
    <w:rsid w:val="00E00B5D"/>
    <w:rsid w:val="00E01C1F"/>
    <w:rsid w:val="00E01FEF"/>
    <w:rsid w:val="00E026DC"/>
    <w:rsid w:val="00E02E72"/>
    <w:rsid w:val="00E0311F"/>
    <w:rsid w:val="00E050D1"/>
    <w:rsid w:val="00E05352"/>
    <w:rsid w:val="00E05C59"/>
    <w:rsid w:val="00E0672B"/>
    <w:rsid w:val="00E06857"/>
    <w:rsid w:val="00E06864"/>
    <w:rsid w:val="00E07CEE"/>
    <w:rsid w:val="00E1004D"/>
    <w:rsid w:val="00E104AB"/>
    <w:rsid w:val="00E10FD6"/>
    <w:rsid w:val="00E1126F"/>
    <w:rsid w:val="00E11C19"/>
    <w:rsid w:val="00E1343A"/>
    <w:rsid w:val="00E14124"/>
    <w:rsid w:val="00E1477F"/>
    <w:rsid w:val="00E14829"/>
    <w:rsid w:val="00E148C0"/>
    <w:rsid w:val="00E14B27"/>
    <w:rsid w:val="00E14B3A"/>
    <w:rsid w:val="00E1636C"/>
    <w:rsid w:val="00E16437"/>
    <w:rsid w:val="00E17A5F"/>
    <w:rsid w:val="00E2045E"/>
    <w:rsid w:val="00E2082F"/>
    <w:rsid w:val="00E20E4C"/>
    <w:rsid w:val="00E21105"/>
    <w:rsid w:val="00E2297A"/>
    <w:rsid w:val="00E22B45"/>
    <w:rsid w:val="00E23F20"/>
    <w:rsid w:val="00E244C6"/>
    <w:rsid w:val="00E24DC9"/>
    <w:rsid w:val="00E25DC1"/>
    <w:rsid w:val="00E25F76"/>
    <w:rsid w:val="00E271BD"/>
    <w:rsid w:val="00E27205"/>
    <w:rsid w:val="00E275E4"/>
    <w:rsid w:val="00E323B7"/>
    <w:rsid w:val="00E32508"/>
    <w:rsid w:val="00E327F8"/>
    <w:rsid w:val="00E3320B"/>
    <w:rsid w:val="00E34246"/>
    <w:rsid w:val="00E34F3C"/>
    <w:rsid w:val="00E41002"/>
    <w:rsid w:val="00E41A76"/>
    <w:rsid w:val="00E426F9"/>
    <w:rsid w:val="00E43E5F"/>
    <w:rsid w:val="00E44FED"/>
    <w:rsid w:val="00E45151"/>
    <w:rsid w:val="00E457C6"/>
    <w:rsid w:val="00E46654"/>
    <w:rsid w:val="00E46B8A"/>
    <w:rsid w:val="00E475B1"/>
    <w:rsid w:val="00E47E0F"/>
    <w:rsid w:val="00E47EBF"/>
    <w:rsid w:val="00E50DAD"/>
    <w:rsid w:val="00E50FEE"/>
    <w:rsid w:val="00E51AA7"/>
    <w:rsid w:val="00E522D3"/>
    <w:rsid w:val="00E53251"/>
    <w:rsid w:val="00E5406A"/>
    <w:rsid w:val="00E5471E"/>
    <w:rsid w:val="00E54746"/>
    <w:rsid w:val="00E54BC3"/>
    <w:rsid w:val="00E55299"/>
    <w:rsid w:val="00E55D2E"/>
    <w:rsid w:val="00E57E89"/>
    <w:rsid w:val="00E60B6B"/>
    <w:rsid w:val="00E61D40"/>
    <w:rsid w:val="00E62010"/>
    <w:rsid w:val="00E62EDB"/>
    <w:rsid w:val="00E644B1"/>
    <w:rsid w:val="00E64DB5"/>
    <w:rsid w:val="00E65F61"/>
    <w:rsid w:val="00E667D7"/>
    <w:rsid w:val="00E66D37"/>
    <w:rsid w:val="00E700A4"/>
    <w:rsid w:val="00E7075C"/>
    <w:rsid w:val="00E70F25"/>
    <w:rsid w:val="00E71515"/>
    <w:rsid w:val="00E71E7D"/>
    <w:rsid w:val="00E71F86"/>
    <w:rsid w:val="00E722B1"/>
    <w:rsid w:val="00E7250D"/>
    <w:rsid w:val="00E729C1"/>
    <w:rsid w:val="00E72E24"/>
    <w:rsid w:val="00E72EF3"/>
    <w:rsid w:val="00E745AC"/>
    <w:rsid w:val="00E74997"/>
    <w:rsid w:val="00E756E8"/>
    <w:rsid w:val="00E75E1E"/>
    <w:rsid w:val="00E76F25"/>
    <w:rsid w:val="00E775D6"/>
    <w:rsid w:val="00E80F4A"/>
    <w:rsid w:val="00E812B1"/>
    <w:rsid w:val="00E8144D"/>
    <w:rsid w:val="00E815AE"/>
    <w:rsid w:val="00E81940"/>
    <w:rsid w:val="00E81ADC"/>
    <w:rsid w:val="00E821E6"/>
    <w:rsid w:val="00E82C35"/>
    <w:rsid w:val="00E82D79"/>
    <w:rsid w:val="00E83A45"/>
    <w:rsid w:val="00E83B8A"/>
    <w:rsid w:val="00E8466F"/>
    <w:rsid w:val="00E84871"/>
    <w:rsid w:val="00E84885"/>
    <w:rsid w:val="00E84CCD"/>
    <w:rsid w:val="00E854E5"/>
    <w:rsid w:val="00E86384"/>
    <w:rsid w:val="00E87775"/>
    <w:rsid w:val="00E87BA6"/>
    <w:rsid w:val="00E90FA0"/>
    <w:rsid w:val="00E91D8B"/>
    <w:rsid w:val="00E9220B"/>
    <w:rsid w:val="00E9226D"/>
    <w:rsid w:val="00E927EE"/>
    <w:rsid w:val="00E92D19"/>
    <w:rsid w:val="00E948FA"/>
    <w:rsid w:val="00E958BC"/>
    <w:rsid w:val="00E95BE1"/>
    <w:rsid w:val="00E96079"/>
    <w:rsid w:val="00E960B3"/>
    <w:rsid w:val="00E9616D"/>
    <w:rsid w:val="00E96E39"/>
    <w:rsid w:val="00E97B0C"/>
    <w:rsid w:val="00EA1C5F"/>
    <w:rsid w:val="00EA1D42"/>
    <w:rsid w:val="00EA243A"/>
    <w:rsid w:val="00EA2A3B"/>
    <w:rsid w:val="00EA3646"/>
    <w:rsid w:val="00EA386C"/>
    <w:rsid w:val="00EA3B0A"/>
    <w:rsid w:val="00EA4187"/>
    <w:rsid w:val="00EA4442"/>
    <w:rsid w:val="00EA5F15"/>
    <w:rsid w:val="00EA6D97"/>
    <w:rsid w:val="00EA73DC"/>
    <w:rsid w:val="00EB005C"/>
    <w:rsid w:val="00EB06E0"/>
    <w:rsid w:val="00EB0B14"/>
    <w:rsid w:val="00EB19F0"/>
    <w:rsid w:val="00EB1B53"/>
    <w:rsid w:val="00EB2392"/>
    <w:rsid w:val="00EB2C87"/>
    <w:rsid w:val="00EB2FEB"/>
    <w:rsid w:val="00EB3445"/>
    <w:rsid w:val="00EB37E4"/>
    <w:rsid w:val="00EB4DDD"/>
    <w:rsid w:val="00EB6434"/>
    <w:rsid w:val="00EB693C"/>
    <w:rsid w:val="00EB72CD"/>
    <w:rsid w:val="00EB7CFF"/>
    <w:rsid w:val="00EC03E1"/>
    <w:rsid w:val="00EC2359"/>
    <w:rsid w:val="00EC235E"/>
    <w:rsid w:val="00EC2FF1"/>
    <w:rsid w:val="00EC4A4C"/>
    <w:rsid w:val="00EC5840"/>
    <w:rsid w:val="00EC7643"/>
    <w:rsid w:val="00ED0658"/>
    <w:rsid w:val="00ED1ADD"/>
    <w:rsid w:val="00ED1B57"/>
    <w:rsid w:val="00ED21AC"/>
    <w:rsid w:val="00ED2487"/>
    <w:rsid w:val="00ED2BA0"/>
    <w:rsid w:val="00ED37C9"/>
    <w:rsid w:val="00ED3D5F"/>
    <w:rsid w:val="00ED4189"/>
    <w:rsid w:val="00ED45CA"/>
    <w:rsid w:val="00ED4BD2"/>
    <w:rsid w:val="00ED532C"/>
    <w:rsid w:val="00ED5772"/>
    <w:rsid w:val="00ED5DBF"/>
    <w:rsid w:val="00ED5FB7"/>
    <w:rsid w:val="00ED6889"/>
    <w:rsid w:val="00ED6DC5"/>
    <w:rsid w:val="00ED74C2"/>
    <w:rsid w:val="00ED7F4B"/>
    <w:rsid w:val="00EE02CB"/>
    <w:rsid w:val="00EE058D"/>
    <w:rsid w:val="00EE0997"/>
    <w:rsid w:val="00EE100F"/>
    <w:rsid w:val="00EE1401"/>
    <w:rsid w:val="00EE1DDF"/>
    <w:rsid w:val="00EE5BB0"/>
    <w:rsid w:val="00EE78BE"/>
    <w:rsid w:val="00EF0236"/>
    <w:rsid w:val="00EF0BB1"/>
    <w:rsid w:val="00EF0F6F"/>
    <w:rsid w:val="00EF24DC"/>
    <w:rsid w:val="00EF38B3"/>
    <w:rsid w:val="00EF566A"/>
    <w:rsid w:val="00EF7298"/>
    <w:rsid w:val="00F00735"/>
    <w:rsid w:val="00F0099E"/>
    <w:rsid w:val="00F02C43"/>
    <w:rsid w:val="00F055BB"/>
    <w:rsid w:val="00F0585A"/>
    <w:rsid w:val="00F06E6E"/>
    <w:rsid w:val="00F07F8B"/>
    <w:rsid w:val="00F1015F"/>
    <w:rsid w:val="00F11202"/>
    <w:rsid w:val="00F11AD3"/>
    <w:rsid w:val="00F11D9F"/>
    <w:rsid w:val="00F11E01"/>
    <w:rsid w:val="00F1268C"/>
    <w:rsid w:val="00F12B40"/>
    <w:rsid w:val="00F12FA4"/>
    <w:rsid w:val="00F135CB"/>
    <w:rsid w:val="00F14120"/>
    <w:rsid w:val="00F14596"/>
    <w:rsid w:val="00F1590D"/>
    <w:rsid w:val="00F17774"/>
    <w:rsid w:val="00F17A9F"/>
    <w:rsid w:val="00F20028"/>
    <w:rsid w:val="00F20B3A"/>
    <w:rsid w:val="00F21108"/>
    <w:rsid w:val="00F221F0"/>
    <w:rsid w:val="00F22D9D"/>
    <w:rsid w:val="00F237D9"/>
    <w:rsid w:val="00F23969"/>
    <w:rsid w:val="00F24010"/>
    <w:rsid w:val="00F251AD"/>
    <w:rsid w:val="00F25A5C"/>
    <w:rsid w:val="00F25B1B"/>
    <w:rsid w:val="00F26016"/>
    <w:rsid w:val="00F275D6"/>
    <w:rsid w:val="00F27CA5"/>
    <w:rsid w:val="00F31111"/>
    <w:rsid w:val="00F3169A"/>
    <w:rsid w:val="00F31B85"/>
    <w:rsid w:val="00F329C6"/>
    <w:rsid w:val="00F34BC9"/>
    <w:rsid w:val="00F36828"/>
    <w:rsid w:val="00F370D7"/>
    <w:rsid w:val="00F4046D"/>
    <w:rsid w:val="00F41127"/>
    <w:rsid w:val="00F415C9"/>
    <w:rsid w:val="00F4246A"/>
    <w:rsid w:val="00F429CA"/>
    <w:rsid w:val="00F42B7F"/>
    <w:rsid w:val="00F434E5"/>
    <w:rsid w:val="00F43F60"/>
    <w:rsid w:val="00F43FEF"/>
    <w:rsid w:val="00F4662B"/>
    <w:rsid w:val="00F46916"/>
    <w:rsid w:val="00F46A8A"/>
    <w:rsid w:val="00F46B3B"/>
    <w:rsid w:val="00F46D6A"/>
    <w:rsid w:val="00F46FE2"/>
    <w:rsid w:val="00F47234"/>
    <w:rsid w:val="00F50BDA"/>
    <w:rsid w:val="00F50EE8"/>
    <w:rsid w:val="00F51548"/>
    <w:rsid w:val="00F51A96"/>
    <w:rsid w:val="00F542DF"/>
    <w:rsid w:val="00F54F49"/>
    <w:rsid w:val="00F56CF0"/>
    <w:rsid w:val="00F571C4"/>
    <w:rsid w:val="00F5757B"/>
    <w:rsid w:val="00F576FA"/>
    <w:rsid w:val="00F57BBF"/>
    <w:rsid w:val="00F6024A"/>
    <w:rsid w:val="00F60842"/>
    <w:rsid w:val="00F60D2B"/>
    <w:rsid w:val="00F61468"/>
    <w:rsid w:val="00F61953"/>
    <w:rsid w:val="00F61B02"/>
    <w:rsid w:val="00F62FA8"/>
    <w:rsid w:val="00F6337C"/>
    <w:rsid w:val="00F636C1"/>
    <w:rsid w:val="00F63A2E"/>
    <w:rsid w:val="00F64331"/>
    <w:rsid w:val="00F648A4"/>
    <w:rsid w:val="00F653E0"/>
    <w:rsid w:val="00F66897"/>
    <w:rsid w:val="00F66B61"/>
    <w:rsid w:val="00F67E07"/>
    <w:rsid w:val="00F70506"/>
    <w:rsid w:val="00F70B69"/>
    <w:rsid w:val="00F714BC"/>
    <w:rsid w:val="00F71F22"/>
    <w:rsid w:val="00F74760"/>
    <w:rsid w:val="00F757F3"/>
    <w:rsid w:val="00F76C9F"/>
    <w:rsid w:val="00F77142"/>
    <w:rsid w:val="00F77236"/>
    <w:rsid w:val="00F77747"/>
    <w:rsid w:val="00F80439"/>
    <w:rsid w:val="00F804EC"/>
    <w:rsid w:val="00F80624"/>
    <w:rsid w:val="00F806B3"/>
    <w:rsid w:val="00F81744"/>
    <w:rsid w:val="00F81A4E"/>
    <w:rsid w:val="00F82815"/>
    <w:rsid w:val="00F8446E"/>
    <w:rsid w:val="00F8577F"/>
    <w:rsid w:val="00F86AE1"/>
    <w:rsid w:val="00F9067C"/>
    <w:rsid w:val="00F90779"/>
    <w:rsid w:val="00F90E6D"/>
    <w:rsid w:val="00F91690"/>
    <w:rsid w:val="00F919D8"/>
    <w:rsid w:val="00F924CA"/>
    <w:rsid w:val="00F93E6C"/>
    <w:rsid w:val="00F93F0E"/>
    <w:rsid w:val="00F957F8"/>
    <w:rsid w:val="00F9624C"/>
    <w:rsid w:val="00FA17E5"/>
    <w:rsid w:val="00FA1CD4"/>
    <w:rsid w:val="00FA24B2"/>
    <w:rsid w:val="00FA27AD"/>
    <w:rsid w:val="00FA2A4A"/>
    <w:rsid w:val="00FA2DFD"/>
    <w:rsid w:val="00FA3443"/>
    <w:rsid w:val="00FA40F0"/>
    <w:rsid w:val="00FA5AC2"/>
    <w:rsid w:val="00FA61EA"/>
    <w:rsid w:val="00FA61F5"/>
    <w:rsid w:val="00FA632C"/>
    <w:rsid w:val="00FA65B5"/>
    <w:rsid w:val="00FA68C0"/>
    <w:rsid w:val="00FA6EF1"/>
    <w:rsid w:val="00FA7957"/>
    <w:rsid w:val="00FA7AB6"/>
    <w:rsid w:val="00FB0056"/>
    <w:rsid w:val="00FB02D3"/>
    <w:rsid w:val="00FB0BC9"/>
    <w:rsid w:val="00FB0CDB"/>
    <w:rsid w:val="00FB134E"/>
    <w:rsid w:val="00FB1937"/>
    <w:rsid w:val="00FB1B59"/>
    <w:rsid w:val="00FB2216"/>
    <w:rsid w:val="00FB3028"/>
    <w:rsid w:val="00FB3738"/>
    <w:rsid w:val="00FB4E1A"/>
    <w:rsid w:val="00FB51B5"/>
    <w:rsid w:val="00FB5936"/>
    <w:rsid w:val="00FB5C17"/>
    <w:rsid w:val="00FB5F0B"/>
    <w:rsid w:val="00FB64B1"/>
    <w:rsid w:val="00FB66AC"/>
    <w:rsid w:val="00FB731A"/>
    <w:rsid w:val="00FC0D8E"/>
    <w:rsid w:val="00FC26C6"/>
    <w:rsid w:val="00FC4BF0"/>
    <w:rsid w:val="00FC4DEC"/>
    <w:rsid w:val="00FC6711"/>
    <w:rsid w:val="00FC67A3"/>
    <w:rsid w:val="00FC69B7"/>
    <w:rsid w:val="00FC6ABA"/>
    <w:rsid w:val="00FC6E41"/>
    <w:rsid w:val="00FD0F74"/>
    <w:rsid w:val="00FD16D0"/>
    <w:rsid w:val="00FD21A3"/>
    <w:rsid w:val="00FD24E2"/>
    <w:rsid w:val="00FD2634"/>
    <w:rsid w:val="00FD2886"/>
    <w:rsid w:val="00FD37D0"/>
    <w:rsid w:val="00FD3E8C"/>
    <w:rsid w:val="00FD4192"/>
    <w:rsid w:val="00FD449E"/>
    <w:rsid w:val="00FD5397"/>
    <w:rsid w:val="00FD5F15"/>
    <w:rsid w:val="00FD5FEB"/>
    <w:rsid w:val="00FD6B73"/>
    <w:rsid w:val="00FD6EE8"/>
    <w:rsid w:val="00FD7049"/>
    <w:rsid w:val="00FD7165"/>
    <w:rsid w:val="00FD72BE"/>
    <w:rsid w:val="00FD7C91"/>
    <w:rsid w:val="00FD7DE6"/>
    <w:rsid w:val="00FD7F51"/>
    <w:rsid w:val="00FE35F4"/>
    <w:rsid w:val="00FE3635"/>
    <w:rsid w:val="00FE3881"/>
    <w:rsid w:val="00FE3C55"/>
    <w:rsid w:val="00FE3E48"/>
    <w:rsid w:val="00FE42E1"/>
    <w:rsid w:val="00FE46C2"/>
    <w:rsid w:val="00FE5BAA"/>
    <w:rsid w:val="00FE5BB7"/>
    <w:rsid w:val="00FE61F3"/>
    <w:rsid w:val="00FE7214"/>
    <w:rsid w:val="00FE7350"/>
    <w:rsid w:val="00FF0DEE"/>
    <w:rsid w:val="00FF13AF"/>
    <w:rsid w:val="00FF163A"/>
    <w:rsid w:val="00FF3D6F"/>
    <w:rsid w:val="00FF44E7"/>
    <w:rsid w:val="00FF4533"/>
    <w:rsid w:val="00FF49AA"/>
    <w:rsid w:val="00FF49BC"/>
    <w:rsid w:val="00FF53F1"/>
    <w:rsid w:val="00FF57AF"/>
    <w:rsid w:val="00FF5CA5"/>
    <w:rsid w:val="00FF6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2290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qFormat="1"/>
    <w:lsdException w:name="heading 9" w:semiHidden="1" w:uiPriority="9" w:unhideWhenUsed="1" w:qFormat="1"/>
    <w:lsdException w:name="footer" w:uiPriority="99"/>
    <w:lsdException w:name="caption" w:semiHidden="1" w:uiPriority="35" w:unhideWhenUsed="1" w:qFormat="1"/>
    <w:lsdException w:name="Title" w:qFormat="1"/>
    <w:lsdException w:name="Subtitle" w:qFormat="1"/>
    <w:lsdException w:name="Body Text Indent 2" w:uiPriority="99"/>
    <w:lsdException w:name="FollowedHyperlink" w:uiPriority="99"/>
    <w:lsdException w:name="Strong" w:qFormat="1"/>
    <w:lsdException w:name="Emphasis" w:uiPriority="20" w:qFormat="1"/>
    <w:lsdException w:name="HTML Preformatted" w:uiPriority="99"/>
    <w:lsdException w:name="No List" w:uiPriority="9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69041A"/>
    <w:rPr>
      <w:sz w:val="24"/>
      <w:szCs w:val="24"/>
    </w:rPr>
  </w:style>
  <w:style w:type="paragraph" w:styleId="11">
    <w:name w:val="heading 1"/>
    <w:basedOn w:val="a0"/>
    <w:next w:val="a0"/>
    <w:link w:val="12"/>
    <w:qFormat/>
    <w:rsid w:val="00134914"/>
    <w:pPr>
      <w:keepNext/>
      <w:jc w:val="center"/>
      <w:outlineLvl w:val="0"/>
    </w:pPr>
    <w:rPr>
      <w:sz w:val="36"/>
    </w:rPr>
  </w:style>
  <w:style w:type="paragraph" w:styleId="2">
    <w:name w:val="heading 2"/>
    <w:basedOn w:val="a0"/>
    <w:next w:val="a0"/>
    <w:link w:val="20"/>
    <w:qFormat/>
    <w:rsid w:val="00134914"/>
    <w:pPr>
      <w:keepNext/>
      <w:jc w:val="center"/>
      <w:outlineLvl w:val="1"/>
    </w:pPr>
    <w:rPr>
      <w:b/>
      <w:bCs/>
      <w:sz w:val="26"/>
    </w:rPr>
  </w:style>
  <w:style w:type="paragraph" w:styleId="3">
    <w:name w:val="heading 3"/>
    <w:basedOn w:val="a0"/>
    <w:next w:val="a0"/>
    <w:link w:val="30"/>
    <w:qFormat/>
    <w:rsid w:val="00134914"/>
    <w:pPr>
      <w:keepNext/>
      <w:jc w:val="both"/>
      <w:outlineLvl w:val="2"/>
    </w:pPr>
    <w:rPr>
      <w:b/>
      <w:bCs/>
      <w:sz w:val="26"/>
    </w:rPr>
  </w:style>
  <w:style w:type="paragraph" w:styleId="4">
    <w:name w:val="heading 4"/>
    <w:basedOn w:val="a0"/>
    <w:next w:val="a0"/>
    <w:link w:val="40"/>
    <w:qFormat/>
    <w:rsid w:val="00134914"/>
    <w:pPr>
      <w:keepNext/>
      <w:jc w:val="both"/>
      <w:outlineLvl w:val="3"/>
    </w:pPr>
    <w:rPr>
      <w:b/>
      <w:bCs/>
    </w:rPr>
  </w:style>
  <w:style w:type="paragraph" w:styleId="5">
    <w:name w:val="heading 5"/>
    <w:basedOn w:val="a0"/>
    <w:next w:val="a0"/>
    <w:link w:val="50"/>
    <w:qFormat/>
    <w:rsid w:val="00134914"/>
    <w:pPr>
      <w:keepNext/>
      <w:outlineLvl w:val="4"/>
    </w:pPr>
    <w:rPr>
      <w:b/>
      <w:bCs/>
      <w:sz w:val="26"/>
    </w:rPr>
  </w:style>
  <w:style w:type="paragraph" w:styleId="6">
    <w:name w:val="heading 6"/>
    <w:basedOn w:val="a0"/>
    <w:next w:val="a0"/>
    <w:link w:val="60"/>
    <w:qFormat/>
    <w:rsid w:val="00134914"/>
    <w:pPr>
      <w:keepNext/>
      <w:jc w:val="center"/>
      <w:outlineLvl w:val="5"/>
    </w:pPr>
    <w:rPr>
      <w:szCs w:val="20"/>
    </w:rPr>
  </w:style>
  <w:style w:type="paragraph" w:styleId="7">
    <w:name w:val="heading 7"/>
    <w:basedOn w:val="a0"/>
    <w:next w:val="a0"/>
    <w:link w:val="70"/>
    <w:uiPriority w:val="9"/>
    <w:qFormat/>
    <w:rsid w:val="000521AD"/>
    <w:pPr>
      <w:keepNext/>
      <w:keepLines/>
      <w:spacing w:before="200" w:line="276" w:lineRule="auto"/>
      <w:outlineLvl w:val="6"/>
    </w:pPr>
    <w:rPr>
      <w:rFonts w:ascii="Cambria" w:hAnsi="Cambria"/>
      <w:i/>
      <w:iCs/>
      <w:color w:val="404040"/>
      <w:sz w:val="22"/>
      <w:szCs w:val="22"/>
      <w:lang w:eastAsia="en-US"/>
    </w:rPr>
  </w:style>
  <w:style w:type="paragraph" w:styleId="8">
    <w:name w:val="heading 8"/>
    <w:basedOn w:val="a0"/>
    <w:next w:val="a0"/>
    <w:link w:val="80"/>
    <w:qFormat/>
    <w:rsid w:val="00134914"/>
    <w:pPr>
      <w:keepNext/>
      <w:jc w:val="center"/>
      <w:outlineLvl w:val="7"/>
    </w:pPr>
    <w:rPr>
      <w:b/>
      <w:bCs/>
      <w:sz w:val="32"/>
    </w:rPr>
  </w:style>
  <w:style w:type="paragraph" w:styleId="9">
    <w:name w:val="heading 9"/>
    <w:basedOn w:val="a0"/>
    <w:next w:val="a0"/>
    <w:link w:val="90"/>
    <w:uiPriority w:val="9"/>
    <w:qFormat/>
    <w:rsid w:val="000521AD"/>
    <w:pPr>
      <w:keepNext/>
      <w:keepLines/>
      <w:spacing w:before="200" w:line="276" w:lineRule="auto"/>
      <w:outlineLvl w:val="8"/>
    </w:pPr>
    <w:rPr>
      <w:rFonts w:ascii="Cambria" w:hAnsi="Cambria"/>
      <w:i/>
      <w:iCs/>
      <w:color w:val="404040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link w:val="11"/>
    <w:rsid w:val="000521AD"/>
    <w:rPr>
      <w:sz w:val="36"/>
      <w:szCs w:val="24"/>
    </w:rPr>
  </w:style>
  <w:style w:type="character" w:customStyle="1" w:styleId="20">
    <w:name w:val="Заголовок 2 Знак"/>
    <w:link w:val="2"/>
    <w:rsid w:val="000521AD"/>
    <w:rPr>
      <w:b/>
      <w:bCs/>
      <w:sz w:val="26"/>
      <w:szCs w:val="24"/>
    </w:rPr>
  </w:style>
  <w:style w:type="character" w:customStyle="1" w:styleId="30">
    <w:name w:val="Заголовок 3 Знак"/>
    <w:link w:val="3"/>
    <w:rsid w:val="000521AD"/>
    <w:rPr>
      <w:b/>
      <w:bCs/>
      <w:sz w:val="26"/>
      <w:szCs w:val="24"/>
    </w:rPr>
  </w:style>
  <w:style w:type="character" w:customStyle="1" w:styleId="40">
    <w:name w:val="Заголовок 4 Знак"/>
    <w:link w:val="4"/>
    <w:rsid w:val="000521AD"/>
    <w:rPr>
      <w:b/>
      <w:bCs/>
      <w:sz w:val="24"/>
      <w:szCs w:val="24"/>
    </w:rPr>
  </w:style>
  <w:style w:type="character" w:customStyle="1" w:styleId="50">
    <w:name w:val="Заголовок 5 Знак"/>
    <w:link w:val="5"/>
    <w:rsid w:val="000521AD"/>
    <w:rPr>
      <w:b/>
      <w:bCs/>
      <w:sz w:val="26"/>
      <w:szCs w:val="24"/>
    </w:rPr>
  </w:style>
  <w:style w:type="character" w:customStyle="1" w:styleId="60">
    <w:name w:val="Заголовок 6 Знак"/>
    <w:link w:val="6"/>
    <w:rsid w:val="000521AD"/>
    <w:rPr>
      <w:sz w:val="24"/>
    </w:rPr>
  </w:style>
  <w:style w:type="character" w:customStyle="1" w:styleId="70">
    <w:name w:val="Заголовок 7 Знак"/>
    <w:link w:val="7"/>
    <w:uiPriority w:val="9"/>
    <w:rsid w:val="000521AD"/>
    <w:rPr>
      <w:rFonts w:ascii="Cambria" w:hAnsi="Cambria"/>
      <w:i/>
      <w:iCs/>
      <w:color w:val="404040"/>
      <w:sz w:val="22"/>
      <w:szCs w:val="22"/>
      <w:lang w:eastAsia="en-US"/>
    </w:rPr>
  </w:style>
  <w:style w:type="character" w:customStyle="1" w:styleId="80">
    <w:name w:val="Заголовок 8 Знак"/>
    <w:link w:val="8"/>
    <w:rsid w:val="000521AD"/>
    <w:rPr>
      <w:b/>
      <w:bCs/>
      <w:sz w:val="32"/>
      <w:szCs w:val="24"/>
    </w:rPr>
  </w:style>
  <w:style w:type="character" w:customStyle="1" w:styleId="90">
    <w:name w:val="Заголовок 9 Знак"/>
    <w:link w:val="9"/>
    <w:uiPriority w:val="9"/>
    <w:rsid w:val="000521AD"/>
    <w:rPr>
      <w:rFonts w:ascii="Cambria" w:hAnsi="Cambria"/>
      <w:i/>
      <w:iCs/>
      <w:color w:val="404040"/>
      <w:lang w:eastAsia="en-US"/>
    </w:rPr>
  </w:style>
  <w:style w:type="paragraph" w:styleId="a4">
    <w:name w:val="Body Text"/>
    <w:aliases w:val="Основной текст Знак Знак Знак,Основной текст Знак Знак Знак Знак,Знак1,body text Знак Знак,Основной текст Знак Знак,Знак Знак1 Знак"/>
    <w:basedOn w:val="a0"/>
    <w:link w:val="13"/>
    <w:rsid w:val="00134914"/>
    <w:pPr>
      <w:jc w:val="both"/>
    </w:pPr>
    <w:rPr>
      <w:sz w:val="26"/>
    </w:rPr>
  </w:style>
  <w:style w:type="character" w:customStyle="1" w:styleId="13">
    <w:name w:val="Основной текст Знак1"/>
    <w:aliases w:val="Основной текст Знак Знак Знак Знак1,Основной текст Знак Знак Знак Знак Знак,Знак1 Знак,body text Знак Знак Знак,Основной текст Знак Знак Знак1,Знак Знак1 Знак Знак"/>
    <w:link w:val="a4"/>
    <w:locked/>
    <w:rsid w:val="000521AD"/>
    <w:rPr>
      <w:sz w:val="26"/>
      <w:szCs w:val="24"/>
    </w:rPr>
  </w:style>
  <w:style w:type="paragraph" w:styleId="21">
    <w:name w:val="Body Text 2"/>
    <w:basedOn w:val="a0"/>
    <w:link w:val="22"/>
    <w:rsid w:val="00134914"/>
    <w:rPr>
      <w:b/>
      <w:bCs/>
    </w:rPr>
  </w:style>
  <w:style w:type="character" w:customStyle="1" w:styleId="22">
    <w:name w:val="Основной текст 2 Знак"/>
    <w:link w:val="21"/>
    <w:rsid w:val="000521AD"/>
    <w:rPr>
      <w:b/>
      <w:bCs/>
      <w:sz w:val="24"/>
      <w:szCs w:val="24"/>
    </w:rPr>
  </w:style>
  <w:style w:type="paragraph" w:styleId="31">
    <w:name w:val="Body Text 3"/>
    <w:basedOn w:val="a0"/>
    <w:link w:val="32"/>
    <w:rsid w:val="00134914"/>
    <w:pPr>
      <w:jc w:val="both"/>
    </w:pPr>
    <w:rPr>
      <w:sz w:val="30"/>
    </w:rPr>
  </w:style>
  <w:style w:type="character" w:customStyle="1" w:styleId="32">
    <w:name w:val="Основной текст 3 Знак"/>
    <w:link w:val="31"/>
    <w:rsid w:val="000521AD"/>
    <w:rPr>
      <w:sz w:val="30"/>
      <w:szCs w:val="24"/>
    </w:rPr>
  </w:style>
  <w:style w:type="table" w:styleId="a5">
    <w:name w:val="Table Grid"/>
    <w:basedOn w:val="a2"/>
    <w:rsid w:val="002469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0"/>
    <w:link w:val="a7"/>
    <w:rsid w:val="002543E5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0521A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qFormat/>
    <w:rsid w:val="00985D5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qFormat/>
    <w:locked/>
    <w:rsid w:val="000521AD"/>
    <w:rPr>
      <w:rFonts w:ascii="Arial" w:hAnsi="Arial" w:cs="Arial"/>
      <w:lang w:val="ru-RU" w:eastAsia="ru-RU" w:bidi="ar-SA"/>
    </w:rPr>
  </w:style>
  <w:style w:type="character" w:customStyle="1" w:styleId="15">
    <w:name w:val="Заголовок №1_"/>
    <w:link w:val="110"/>
    <w:rsid w:val="007613DB"/>
    <w:rPr>
      <w:b/>
      <w:bCs/>
      <w:sz w:val="26"/>
      <w:szCs w:val="26"/>
      <w:shd w:val="clear" w:color="auto" w:fill="FFFFFF"/>
    </w:rPr>
  </w:style>
  <w:style w:type="paragraph" w:customStyle="1" w:styleId="110">
    <w:name w:val="Заголовок №11"/>
    <w:basedOn w:val="a0"/>
    <w:link w:val="15"/>
    <w:rsid w:val="007613DB"/>
    <w:pPr>
      <w:widowControl w:val="0"/>
      <w:shd w:val="clear" w:color="auto" w:fill="FFFFFF"/>
      <w:spacing w:after="240" w:line="326" w:lineRule="exact"/>
      <w:jc w:val="center"/>
      <w:outlineLvl w:val="0"/>
    </w:pPr>
    <w:rPr>
      <w:b/>
      <w:bCs/>
      <w:sz w:val="26"/>
      <w:szCs w:val="26"/>
    </w:rPr>
  </w:style>
  <w:style w:type="character" w:customStyle="1" w:styleId="16">
    <w:name w:val="Заголовок №1"/>
    <w:rsid w:val="007613DB"/>
  </w:style>
  <w:style w:type="character" w:customStyle="1" w:styleId="a8">
    <w:name w:val="Основной текст + Полужирный"/>
    <w:rsid w:val="007613DB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styleId="a9">
    <w:name w:val="Normal (Web)"/>
    <w:basedOn w:val="a0"/>
    <w:rsid w:val="008D6DB5"/>
    <w:pPr>
      <w:spacing w:before="100" w:after="119"/>
    </w:pPr>
    <w:rPr>
      <w:lang w:eastAsia="ar-SA"/>
    </w:rPr>
  </w:style>
  <w:style w:type="paragraph" w:customStyle="1" w:styleId="Standard">
    <w:name w:val="Standard"/>
    <w:rsid w:val="006A05AD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6A05AD"/>
    <w:pPr>
      <w:suppressLineNumbers/>
    </w:pPr>
  </w:style>
  <w:style w:type="character" w:customStyle="1" w:styleId="23">
    <w:name w:val="Основной текст (2)_"/>
    <w:link w:val="24"/>
    <w:rsid w:val="00A35591"/>
    <w:rPr>
      <w:b/>
      <w:bCs/>
      <w:sz w:val="28"/>
      <w:szCs w:val="28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A35591"/>
    <w:pPr>
      <w:widowControl w:val="0"/>
      <w:shd w:val="clear" w:color="auto" w:fill="FFFFFF"/>
      <w:spacing w:after="300" w:line="317" w:lineRule="exact"/>
      <w:jc w:val="center"/>
    </w:pPr>
    <w:rPr>
      <w:b/>
      <w:bCs/>
      <w:sz w:val="28"/>
      <w:szCs w:val="28"/>
    </w:rPr>
  </w:style>
  <w:style w:type="character" w:customStyle="1" w:styleId="aa">
    <w:name w:val="Основной текст_"/>
    <w:link w:val="25"/>
    <w:rsid w:val="00A35591"/>
    <w:rPr>
      <w:sz w:val="29"/>
      <w:szCs w:val="29"/>
      <w:shd w:val="clear" w:color="auto" w:fill="FFFFFF"/>
    </w:rPr>
  </w:style>
  <w:style w:type="paragraph" w:customStyle="1" w:styleId="25">
    <w:name w:val="Основной текст2"/>
    <w:basedOn w:val="a0"/>
    <w:link w:val="aa"/>
    <w:rsid w:val="00A35591"/>
    <w:pPr>
      <w:widowControl w:val="0"/>
      <w:shd w:val="clear" w:color="auto" w:fill="FFFFFF"/>
      <w:spacing w:before="300" w:after="300" w:line="322" w:lineRule="exact"/>
      <w:ind w:firstLine="720"/>
      <w:jc w:val="both"/>
    </w:pPr>
    <w:rPr>
      <w:sz w:val="29"/>
      <w:szCs w:val="29"/>
    </w:rPr>
  </w:style>
  <w:style w:type="character" w:customStyle="1" w:styleId="14pt">
    <w:name w:val="Основной текст + 14 pt;Полужирный"/>
    <w:rsid w:val="00A355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17">
    <w:name w:val="Основной текст1"/>
    <w:rsid w:val="00A355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color w:val="000000"/>
      <w:spacing w:val="0"/>
      <w:w w:val="100"/>
      <w:position w:val="0"/>
      <w:sz w:val="29"/>
      <w:szCs w:val="29"/>
      <w:u w:val="none"/>
      <w:lang w:val="en-US"/>
    </w:rPr>
  </w:style>
  <w:style w:type="character" w:customStyle="1" w:styleId="15pt-1pt">
    <w:name w:val="Основной текст + 15 pt;Полужирный;Курсив;Интервал -1 pt"/>
    <w:rsid w:val="00A3559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0"/>
      <w:w w:val="100"/>
      <w:position w:val="0"/>
      <w:sz w:val="30"/>
      <w:szCs w:val="30"/>
      <w:u w:val="none"/>
      <w:lang w:val="ru-RU"/>
    </w:rPr>
  </w:style>
  <w:style w:type="character" w:customStyle="1" w:styleId="Exact">
    <w:name w:val="Основной текст Exact"/>
    <w:rsid w:val="00ED06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"/>
      <w:sz w:val="26"/>
      <w:szCs w:val="26"/>
      <w:u w:val="none"/>
    </w:rPr>
  </w:style>
  <w:style w:type="character" w:customStyle="1" w:styleId="0ptExact">
    <w:name w:val="Основной текст + Курсив;Интервал 0 pt Exact"/>
    <w:rsid w:val="00ED065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4"/>
      <w:sz w:val="26"/>
      <w:szCs w:val="26"/>
      <w:u w:val="none"/>
    </w:rPr>
  </w:style>
  <w:style w:type="character" w:customStyle="1" w:styleId="33">
    <w:name w:val="Основной текст (3)_"/>
    <w:link w:val="34"/>
    <w:rsid w:val="00ED0658"/>
    <w:rPr>
      <w:b/>
      <w:bCs/>
      <w:sz w:val="21"/>
      <w:szCs w:val="21"/>
      <w:shd w:val="clear" w:color="auto" w:fill="FFFFFF"/>
    </w:rPr>
  </w:style>
  <w:style w:type="paragraph" w:customStyle="1" w:styleId="34">
    <w:name w:val="Основной текст (3)"/>
    <w:basedOn w:val="a0"/>
    <w:link w:val="33"/>
    <w:rsid w:val="00ED0658"/>
    <w:pPr>
      <w:widowControl w:val="0"/>
      <w:shd w:val="clear" w:color="auto" w:fill="FFFFFF"/>
      <w:spacing w:line="250" w:lineRule="exact"/>
      <w:jc w:val="right"/>
    </w:pPr>
    <w:rPr>
      <w:b/>
      <w:bCs/>
      <w:sz w:val="21"/>
      <w:szCs w:val="21"/>
    </w:rPr>
  </w:style>
  <w:style w:type="character" w:customStyle="1" w:styleId="31pt">
    <w:name w:val="Основной текст (3) + Интервал 1 pt"/>
    <w:rsid w:val="00ED06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1"/>
      <w:szCs w:val="21"/>
      <w:u w:val="none"/>
      <w:lang w:val="ru-RU"/>
    </w:rPr>
  </w:style>
  <w:style w:type="character" w:customStyle="1" w:styleId="41">
    <w:name w:val="Основной текст (4)_"/>
    <w:link w:val="42"/>
    <w:rsid w:val="00ED0658"/>
    <w:rPr>
      <w:b/>
      <w:bCs/>
      <w:sz w:val="23"/>
      <w:szCs w:val="23"/>
      <w:shd w:val="clear" w:color="auto" w:fill="FFFFFF"/>
    </w:rPr>
  </w:style>
  <w:style w:type="paragraph" w:customStyle="1" w:styleId="42">
    <w:name w:val="Основной текст (4)"/>
    <w:basedOn w:val="a0"/>
    <w:link w:val="41"/>
    <w:rsid w:val="00ED0658"/>
    <w:pPr>
      <w:widowControl w:val="0"/>
      <w:shd w:val="clear" w:color="auto" w:fill="FFFFFF"/>
      <w:spacing w:before="600" w:after="300" w:line="0" w:lineRule="atLeast"/>
      <w:jc w:val="center"/>
    </w:pPr>
    <w:rPr>
      <w:b/>
      <w:bCs/>
      <w:sz w:val="23"/>
      <w:szCs w:val="23"/>
    </w:rPr>
  </w:style>
  <w:style w:type="character" w:customStyle="1" w:styleId="23pt">
    <w:name w:val="Основной текст (2) + Интервал 3 pt"/>
    <w:rsid w:val="00ED065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/>
    </w:rPr>
  </w:style>
  <w:style w:type="character" w:customStyle="1" w:styleId="ab">
    <w:name w:val="Основной текст + Курсив"/>
    <w:aliases w:val="Интервал 0 pt,Интервал 0 pt Exact"/>
    <w:rsid w:val="00ED065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/>
    </w:rPr>
  </w:style>
  <w:style w:type="character" w:customStyle="1" w:styleId="51">
    <w:name w:val="Основной текст (5)_"/>
    <w:link w:val="52"/>
    <w:rsid w:val="00ED0658"/>
    <w:rPr>
      <w:i/>
      <w:iCs/>
      <w:sz w:val="28"/>
      <w:szCs w:val="28"/>
      <w:shd w:val="clear" w:color="auto" w:fill="FFFFFF"/>
    </w:rPr>
  </w:style>
  <w:style w:type="paragraph" w:customStyle="1" w:styleId="52">
    <w:name w:val="Основной текст (5)"/>
    <w:basedOn w:val="a0"/>
    <w:link w:val="51"/>
    <w:rsid w:val="00ED0658"/>
    <w:pPr>
      <w:widowControl w:val="0"/>
      <w:shd w:val="clear" w:color="auto" w:fill="FFFFFF"/>
      <w:spacing w:line="322" w:lineRule="exact"/>
      <w:jc w:val="both"/>
    </w:pPr>
    <w:rPr>
      <w:i/>
      <w:iCs/>
      <w:sz w:val="28"/>
      <w:szCs w:val="28"/>
    </w:rPr>
  </w:style>
  <w:style w:type="character" w:customStyle="1" w:styleId="13pt">
    <w:name w:val="Основной текст + 13 pt;Полужирный"/>
    <w:rsid w:val="00812E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/>
    </w:rPr>
  </w:style>
  <w:style w:type="character" w:customStyle="1" w:styleId="125pt">
    <w:name w:val="Основной текст + 12;5 pt"/>
    <w:rsid w:val="00812E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53">
    <w:name w:val="Основной текст (5) + Не курсив"/>
    <w:rsid w:val="0074372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table" w:customStyle="1" w:styleId="18">
    <w:name w:val="Сетка таблицы1"/>
    <w:basedOn w:val="a2"/>
    <w:next w:val="a5"/>
    <w:uiPriority w:val="59"/>
    <w:rsid w:val="008404AB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Основной текст Знак"/>
    <w:aliases w:val="Основной текст Знак Знак Знак Знак2,Основной текст Знак Знак Знак Знак Знак1,Знак1 Знак1,body text Знак Знак Знак1,Основной текст Знак Знак Знак2,Знак Знак1 Знак Знак1"/>
    <w:rsid w:val="000521AD"/>
    <w:rPr>
      <w:sz w:val="24"/>
      <w:szCs w:val="24"/>
    </w:rPr>
  </w:style>
  <w:style w:type="paragraph" w:customStyle="1" w:styleId="ConsPlusNonformat">
    <w:name w:val="ConsPlusNonformat"/>
    <w:rsid w:val="000521A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521A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0521A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0521A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d">
    <w:name w:val="Hyperlink"/>
    <w:unhideWhenUsed/>
    <w:rsid w:val="000521AD"/>
    <w:rPr>
      <w:rFonts w:cs="Times New Roman"/>
      <w:color w:val="0000FF"/>
      <w:u w:val="single"/>
    </w:rPr>
  </w:style>
  <w:style w:type="character" w:customStyle="1" w:styleId="WW8Num5z1">
    <w:name w:val="WW8Num5z1"/>
    <w:rsid w:val="000521AD"/>
    <w:rPr>
      <w:rFonts w:ascii="Courier New" w:hAnsi="Courier New"/>
    </w:rPr>
  </w:style>
  <w:style w:type="paragraph" w:styleId="ae">
    <w:name w:val="Body Text Indent"/>
    <w:basedOn w:val="a0"/>
    <w:link w:val="af"/>
    <w:rsid w:val="000521AD"/>
    <w:pPr>
      <w:ind w:firstLine="720"/>
      <w:jc w:val="both"/>
    </w:pPr>
    <w:rPr>
      <w:sz w:val="28"/>
      <w:lang w:eastAsia="ar-SA"/>
    </w:rPr>
  </w:style>
  <w:style w:type="character" w:customStyle="1" w:styleId="af">
    <w:name w:val="Основной текст с отступом Знак"/>
    <w:link w:val="ae"/>
    <w:rsid w:val="000521AD"/>
    <w:rPr>
      <w:sz w:val="28"/>
      <w:szCs w:val="24"/>
      <w:lang w:eastAsia="ar-SA"/>
    </w:rPr>
  </w:style>
  <w:style w:type="paragraph" w:styleId="af0">
    <w:name w:val="No Spacing"/>
    <w:link w:val="af1"/>
    <w:qFormat/>
    <w:rsid w:val="000521AD"/>
    <w:rPr>
      <w:rFonts w:ascii="Calibri" w:hAnsi="Calibri"/>
      <w:sz w:val="22"/>
      <w:szCs w:val="22"/>
    </w:rPr>
  </w:style>
  <w:style w:type="character" w:customStyle="1" w:styleId="5Exact">
    <w:name w:val="Основной текст (5) Exact"/>
    <w:rsid w:val="000521AD"/>
    <w:rPr>
      <w:rFonts w:ascii="Batang" w:eastAsia="Batang" w:hAnsi="Batang" w:cs="Batang"/>
      <w:sz w:val="22"/>
      <w:szCs w:val="22"/>
      <w:shd w:val="clear" w:color="auto" w:fill="FFFFFF"/>
    </w:rPr>
  </w:style>
  <w:style w:type="character" w:customStyle="1" w:styleId="0pt">
    <w:name w:val="Основной текст + Курсив;Интервал 0 pt"/>
    <w:rsid w:val="000521A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2pt">
    <w:name w:val="Основной текст (2) + Интервал 2 pt"/>
    <w:rsid w:val="000521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0"/>
      <w:w w:val="100"/>
      <w:position w:val="0"/>
      <w:sz w:val="26"/>
      <w:szCs w:val="26"/>
      <w:u w:val="none"/>
      <w:lang w:val="ru-RU"/>
    </w:rPr>
  </w:style>
  <w:style w:type="character" w:customStyle="1" w:styleId="26">
    <w:name w:val="Подпись к картинке (2)_"/>
    <w:link w:val="27"/>
    <w:rsid w:val="000521AD"/>
    <w:rPr>
      <w:b/>
      <w:bCs/>
      <w:sz w:val="27"/>
      <w:szCs w:val="27"/>
      <w:shd w:val="clear" w:color="auto" w:fill="FFFFFF"/>
    </w:rPr>
  </w:style>
  <w:style w:type="paragraph" w:customStyle="1" w:styleId="27">
    <w:name w:val="Подпись к картинке (2)"/>
    <w:basedOn w:val="a0"/>
    <w:link w:val="26"/>
    <w:rsid w:val="000521AD"/>
    <w:pPr>
      <w:widowControl w:val="0"/>
      <w:shd w:val="clear" w:color="auto" w:fill="FFFFFF"/>
      <w:spacing w:line="0" w:lineRule="atLeast"/>
    </w:pPr>
    <w:rPr>
      <w:b/>
      <w:bCs/>
      <w:sz w:val="27"/>
      <w:szCs w:val="27"/>
    </w:rPr>
  </w:style>
  <w:style w:type="character" w:customStyle="1" w:styleId="af2">
    <w:name w:val="Подпись к картинке_"/>
    <w:rsid w:val="000521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af3">
    <w:name w:val="Подпись к картинке"/>
    <w:rsid w:val="000521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single"/>
      <w:lang w:val="ru-RU"/>
    </w:rPr>
  </w:style>
  <w:style w:type="character" w:customStyle="1" w:styleId="2Exact">
    <w:name w:val="Основной текст (2) Exact"/>
    <w:rsid w:val="000521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5"/>
      <w:sz w:val="21"/>
      <w:szCs w:val="21"/>
      <w:u w:val="none"/>
    </w:rPr>
  </w:style>
  <w:style w:type="character" w:customStyle="1" w:styleId="43pt">
    <w:name w:val="Основной текст (4) + Интервал 3 pt"/>
    <w:rsid w:val="000521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ru-RU"/>
    </w:rPr>
  </w:style>
  <w:style w:type="character" w:customStyle="1" w:styleId="33pt">
    <w:name w:val="Основной текст (3) + Интервал 3 pt"/>
    <w:rsid w:val="000521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ru-RU"/>
    </w:rPr>
  </w:style>
  <w:style w:type="character" w:customStyle="1" w:styleId="3pt">
    <w:name w:val="Основной текст + Интервал 3 pt"/>
    <w:rsid w:val="000521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6"/>
      <w:szCs w:val="26"/>
      <w:u w:val="none"/>
      <w:lang w:val="ru-RU"/>
    </w:rPr>
  </w:style>
  <w:style w:type="character" w:customStyle="1" w:styleId="11pt">
    <w:name w:val="Основной текст + 11 pt"/>
    <w:rsid w:val="000521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35pt">
    <w:name w:val="Основной текст + 13;5 pt;Полужирный"/>
    <w:rsid w:val="000521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2pt">
    <w:name w:val="Основной текст + Интервал 2 pt"/>
    <w:rsid w:val="000521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25"/>
      <w:szCs w:val="25"/>
      <w:u w:val="none"/>
      <w:lang w:val="ru-RU"/>
    </w:rPr>
  </w:style>
  <w:style w:type="character" w:customStyle="1" w:styleId="385pt">
    <w:name w:val="Основной текст (3) + 8;5 pt;Курсив"/>
    <w:rsid w:val="000521A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115pt0pt">
    <w:name w:val="Основной текст + 11;5 pt;Интервал 0 pt"/>
    <w:rsid w:val="000521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10pt">
    <w:name w:val="Основной текст + 10 pt"/>
    <w:rsid w:val="000521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/>
    </w:rPr>
  </w:style>
  <w:style w:type="character" w:customStyle="1" w:styleId="af4">
    <w:name w:val="Сноска_"/>
    <w:link w:val="af5"/>
    <w:rsid w:val="000521AD"/>
    <w:rPr>
      <w:spacing w:val="10"/>
      <w:sz w:val="22"/>
      <w:szCs w:val="22"/>
      <w:shd w:val="clear" w:color="auto" w:fill="FFFFFF"/>
    </w:rPr>
  </w:style>
  <w:style w:type="paragraph" w:customStyle="1" w:styleId="af5">
    <w:name w:val="Сноска"/>
    <w:basedOn w:val="a0"/>
    <w:link w:val="af4"/>
    <w:rsid w:val="000521AD"/>
    <w:pPr>
      <w:widowControl w:val="0"/>
      <w:shd w:val="clear" w:color="auto" w:fill="FFFFFF"/>
      <w:spacing w:line="326" w:lineRule="exact"/>
      <w:jc w:val="both"/>
    </w:pPr>
    <w:rPr>
      <w:spacing w:val="10"/>
      <w:sz w:val="22"/>
      <w:szCs w:val="22"/>
    </w:rPr>
  </w:style>
  <w:style w:type="character" w:customStyle="1" w:styleId="28">
    <w:name w:val="Заголовок №2_"/>
    <w:link w:val="29"/>
    <w:rsid w:val="000521AD"/>
    <w:rPr>
      <w:b/>
      <w:bCs/>
      <w:spacing w:val="20"/>
      <w:shd w:val="clear" w:color="auto" w:fill="FFFFFF"/>
    </w:rPr>
  </w:style>
  <w:style w:type="paragraph" w:customStyle="1" w:styleId="29">
    <w:name w:val="Заголовок №2"/>
    <w:basedOn w:val="a0"/>
    <w:link w:val="28"/>
    <w:rsid w:val="000521AD"/>
    <w:pPr>
      <w:widowControl w:val="0"/>
      <w:shd w:val="clear" w:color="auto" w:fill="FFFFFF"/>
      <w:spacing w:after="300" w:line="322" w:lineRule="exact"/>
      <w:jc w:val="center"/>
      <w:outlineLvl w:val="1"/>
    </w:pPr>
    <w:rPr>
      <w:b/>
      <w:bCs/>
      <w:spacing w:val="20"/>
      <w:sz w:val="20"/>
      <w:szCs w:val="20"/>
    </w:rPr>
  </w:style>
  <w:style w:type="character" w:customStyle="1" w:styleId="12pt1pt">
    <w:name w:val="Основной текст + 12 pt;Полужирный;Интервал 1 pt"/>
    <w:rsid w:val="000521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4"/>
      <w:szCs w:val="24"/>
      <w:u w:val="none"/>
      <w:lang w:val="ru-RU"/>
    </w:rPr>
  </w:style>
  <w:style w:type="character" w:customStyle="1" w:styleId="10pt0pt">
    <w:name w:val="Основной текст + 10 pt;Интервал 0 pt"/>
    <w:rsid w:val="000521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/>
    </w:rPr>
  </w:style>
  <w:style w:type="character" w:customStyle="1" w:styleId="8pt1pt">
    <w:name w:val="Основной текст + 8 pt;Интервал 1 pt"/>
    <w:rsid w:val="000521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16"/>
      <w:szCs w:val="16"/>
      <w:u w:val="none"/>
      <w:lang w:val="ru-RU"/>
    </w:rPr>
  </w:style>
  <w:style w:type="character" w:customStyle="1" w:styleId="8pt2pt">
    <w:name w:val="Основной текст + 8 pt;Интервал 2 pt"/>
    <w:rsid w:val="000521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16"/>
      <w:szCs w:val="16"/>
      <w:u w:val="none"/>
      <w:lang w:val="ru-RU"/>
    </w:rPr>
  </w:style>
  <w:style w:type="character" w:customStyle="1" w:styleId="4pt0pt">
    <w:name w:val="Основной текст + 4 pt;Курсив;Интервал 0 pt"/>
    <w:rsid w:val="000521A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4pt2pt">
    <w:name w:val="Основной текст + 4 pt;Интервал 2 pt"/>
    <w:rsid w:val="000521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0"/>
      <w:w w:val="100"/>
      <w:position w:val="0"/>
      <w:sz w:val="8"/>
      <w:szCs w:val="8"/>
      <w:u w:val="none"/>
      <w:lang w:val="ru-RU"/>
    </w:rPr>
  </w:style>
  <w:style w:type="character" w:customStyle="1" w:styleId="65pt0pt">
    <w:name w:val="Основной текст + 6;5 pt;Интервал 0 pt"/>
    <w:rsid w:val="000521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/>
    </w:rPr>
  </w:style>
  <w:style w:type="character" w:customStyle="1" w:styleId="Candara7pt0pt">
    <w:name w:val="Основной текст + Candara;7 pt;Полужирный;Интервал 0 pt"/>
    <w:rsid w:val="000521AD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</w:rPr>
  </w:style>
  <w:style w:type="character" w:customStyle="1" w:styleId="12pt0pt">
    <w:name w:val="Основной текст + 12 pt;Полужирный;Интервал 0 pt"/>
    <w:rsid w:val="000521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Garamond5pt0pt">
    <w:name w:val="Основной текст + Garamond;5 pt;Интервал 0 pt"/>
    <w:rsid w:val="000521AD"/>
    <w:rPr>
      <w:rFonts w:ascii="Garamond" w:eastAsia="Garamond" w:hAnsi="Garamond" w:cs="Garam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</w:rPr>
  </w:style>
  <w:style w:type="character" w:customStyle="1" w:styleId="10pt1pt">
    <w:name w:val="Основной текст + 10 pt;Интервал 1 pt"/>
    <w:rsid w:val="000521A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ru-RU"/>
    </w:rPr>
  </w:style>
  <w:style w:type="paragraph" w:customStyle="1" w:styleId="35">
    <w:name w:val="Основной текст3"/>
    <w:basedOn w:val="a0"/>
    <w:rsid w:val="000521AD"/>
    <w:pPr>
      <w:widowControl w:val="0"/>
      <w:shd w:val="clear" w:color="auto" w:fill="FFFFFF"/>
      <w:spacing w:line="274" w:lineRule="exact"/>
      <w:ind w:firstLine="2240"/>
    </w:pPr>
    <w:rPr>
      <w:color w:val="000000"/>
      <w:spacing w:val="10"/>
      <w:sz w:val="22"/>
      <w:szCs w:val="22"/>
    </w:rPr>
  </w:style>
  <w:style w:type="paragraph" w:styleId="af6">
    <w:name w:val="Title"/>
    <w:basedOn w:val="a0"/>
    <w:next w:val="a0"/>
    <w:link w:val="af7"/>
    <w:qFormat/>
    <w:rsid w:val="000521A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ar-SA"/>
    </w:rPr>
  </w:style>
  <w:style w:type="character" w:customStyle="1" w:styleId="af7">
    <w:name w:val="Название Знак"/>
    <w:link w:val="af6"/>
    <w:rsid w:val="000521AD"/>
    <w:rPr>
      <w:rFonts w:ascii="Cambria" w:hAnsi="Cambria"/>
      <w:b/>
      <w:bCs/>
      <w:kern w:val="28"/>
      <w:sz w:val="32"/>
      <w:szCs w:val="32"/>
      <w:lang w:eastAsia="ar-SA"/>
    </w:rPr>
  </w:style>
  <w:style w:type="paragraph" w:customStyle="1" w:styleId="2a">
    <w:name w:val="Название объекта2"/>
    <w:basedOn w:val="a0"/>
    <w:next w:val="a0"/>
    <w:rsid w:val="000521AD"/>
    <w:pPr>
      <w:spacing w:before="120" w:after="200" w:line="276" w:lineRule="auto"/>
      <w:jc w:val="center"/>
    </w:pPr>
    <w:rPr>
      <w:rFonts w:ascii="Calibri" w:hAnsi="Calibri"/>
      <w:sz w:val="36"/>
      <w:szCs w:val="22"/>
      <w:lang w:eastAsia="en-US"/>
    </w:rPr>
  </w:style>
  <w:style w:type="paragraph" w:styleId="af8">
    <w:name w:val="footer"/>
    <w:basedOn w:val="a0"/>
    <w:link w:val="af9"/>
    <w:uiPriority w:val="99"/>
    <w:rsid w:val="000521AD"/>
    <w:pPr>
      <w:tabs>
        <w:tab w:val="center" w:pos="4153"/>
        <w:tab w:val="right" w:pos="8306"/>
      </w:tabs>
      <w:autoSpaceDE w:val="0"/>
      <w:autoSpaceDN w:val="0"/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af9">
    <w:name w:val="Нижний колонтитул Знак"/>
    <w:link w:val="af8"/>
    <w:uiPriority w:val="99"/>
    <w:rsid w:val="000521AD"/>
    <w:rPr>
      <w:rFonts w:ascii="Calibri" w:hAnsi="Calibri"/>
    </w:rPr>
  </w:style>
  <w:style w:type="paragraph" w:styleId="afa">
    <w:name w:val="List Paragraph"/>
    <w:aliases w:val="ТЗ список,Bullet List,FooterText,numbered,Paragraphe de liste1,Bulletr List Paragraph,Список нумерованный цифры,Цветной список - Акцент 11,lp1,GOST_TableList,List Paragraph1,A_маркированный_список,_Абзац списка,Булет1,1Булет,SL_Абзац списка"/>
    <w:basedOn w:val="a0"/>
    <w:link w:val="afb"/>
    <w:uiPriority w:val="99"/>
    <w:qFormat/>
    <w:rsid w:val="000521A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c">
    <w:name w:val="caption"/>
    <w:basedOn w:val="a0"/>
    <w:next w:val="a0"/>
    <w:uiPriority w:val="35"/>
    <w:qFormat/>
    <w:rsid w:val="000521AD"/>
    <w:pPr>
      <w:spacing w:after="200"/>
    </w:pPr>
    <w:rPr>
      <w:rFonts w:ascii="Calibri" w:hAnsi="Calibri"/>
      <w:b/>
      <w:bCs/>
      <w:color w:val="4F81BD"/>
      <w:sz w:val="18"/>
      <w:szCs w:val="18"/>
      <w:lang w:eastAsia="en-US"/>
    </w:rPr>
  </w:style>
  <w:style w:type="paragraph" w:styleId="afd">
    <w:name w:val="Subtitle"/>
    <w:basedOn w:val="a0"/>
    <w:next w:val="a0"/>
    <w:link w:val="afe"/>
    <w:qFormat/>
    <w:rsid w:val="000521AD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lang w:eastAsia="en-US"/>
    </w:rPr>
  </w:style>
  <w:style w:type="character" w:customStyle="1" w:styleId="afe">
    <w:name w:val="Подзаголовок Знак"/>
    <w:link w:val="afd"/>
    <w:rsid w:val="000521AD"/>
    <w:rPr>
      <w:rFonts w:ascii="Cambria" w:hAnsi="Cambria"/>
      <w:i/>
      <w:iCs/>
      <w:color w:val="4F81BD"/>
      <w:spacing w:val="15"/>
      <w:sz w:val="24"/>
      <w:szCs w:val="24"/>
      <w:lang w:eastAsia="en-US"/>
    </w:rPr>
  </w:style>
  <w:style w:type="character" w:styleId="aff">
    <w:name w:val="Strong"/>
    <w:qFormat/>
    <w:rsid w:val="000521AD"/>
    <w:rPr>
      <w:b/>
      <w:bCs/>
    </w:rPr>
  </w:style>
  <w:style w:type="character" w:styleId="aff0">
    <w:name w:val="Emphasis"/>
    <w:uiPriority w:val="20"/>
    <w:qFormat/>
    <w:rsid w:val="000521AD"/>
    <w:rPr>
      <w:i/>
      <w:iCs/>
    </w:rPr>
  </w:style>
  <w:style w:type="paragraph" w:styleId="2b">
    <w:name w:val="Quote"/>
    <w:basedOn w:val="a0"/>
    <w:next w:val="a0"/>
    <w:link w:val="2c"/>
    <w:uiPriority w:val="29"/>
    <w:qFormat/>
    <w:rsid w:val="000521AD"/>
    <w:pPr>
      <w:spacing w:after="200" w:line="276" w:lineRule="auto"/>
    </w:pPr>
    <w:rPr>
      <w:rFonts w:ascii="Calibri" w:hAnsi="Calibri"/>
      <w:i/>
      <w:iCs/>
      <w:color w:val="000000"/>
      <w:sz w:val="22"/>
      <w:szCs w:val="22"/>
      <w:lang w:eastAsia="en-US"/>
    </w:rPr>
  </w:style>
  <w:style w:type="character" w:customStyle="1" w:styleId="2c">
    <w:name w:val="Цитата 2 Знак"/>
    <w:link w:val="2b"/>
    <w:uiPriority w:val="29"/>
    <w:rsid w:val="000521AD"/>
    <w:rPr>
      <w:rFonts w:ascii="Calibri" w:hAnsi="Calibri"/>
      <w:i/>
      <w:iCs/>
      <w:color w:val="000000"/>
      <w:sz w:val="22"/>
      <w:szCs w:val="22"/>
      <w:lang w:eastAsia="en-US"/>
    </w:rPr>
  </w:style>
  <w:style w:type="paragraph" w:styleId="aff1">
    <w:name w:val="Intense Quote"/>
    <w:basedOn w:val="a0"/>
    <w:next w:val="a0"/>
    <w:link w:val="aff2"/>
    <w:uiPriority w:val="30"/>
    <w:qFormat/>
    <w:rsid w:val="000521AD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  <w:sz w:val="22"/>
      <w:szCs w:val="22"/>
      <w:lang w:eastAsia="en-US"/>
    </w:rPr>
  </w:style>
  <w:style w:type="character" w:customStyle="1" w:styleId="aff2">
    <w:name w:val="Выделенная цитата Знак"/>
    <w:link w:val="aff1"/>
    <w:uiPriority w:val="30"/>
    <w:rsid w:val="000521AD"/>
    <w:rPr>
      <w:rFonts w:ascii="Calibri" w:hAnsi="Calibri"/>
      <w:b/>
      <w:bCs/>
      <w:i/>
      <w:iCs/>
      <w:color w:val="4F81BD"/>
      <w:sz w:val="22"/>
      <w:szCs w:val="22"/>
      <w:lang w:eastAsia="en-US"/>
    </w:rPr>
  </w:style>
  <w:style w:type="character" w:styleId="aff3">
    <w:name w:val="Subtle Emphasis"/>
    <w:qFormat/>
    <w:rsid w:val="000521AD"/>
    <w:rPr>
      <w:i/>
      <w:iCs/>
      <w:color w:val="808080"/>
    </w:rPr>
  </w:style>
  <w:style w:type="character" w:styleId="aff4">
    <w:name w:val="Intense Emphasis"/>
    <w:uiPriority w:val="21"/>
    <w:qFormat/>
    <w:rsid w:val="000521AD"/>
    <w:rPr>
      <w:b/>
      <w:bCs/>
      <w:i/>
      <w:iCs/>
      <w:color w:val="4F81BD"/>
    </w:rPr>
  </w:style>
  <w:style w:type="character" w:styleId="aff5">
    <w:name w:val="Subtle Reference"/>
    <w:uiPriority w:val="31"/>
    <w:qFormat/>
    <w:rsid w:val="000521AD"/>
    <w:rPr>
      <w:smallCaps/>
      <w:color w:val="C0504D"/>
      <w:u w:val="single"/>
    </w:rPr>
  </w:style>
  <w:style w:type="character" w:styleId="aff6">
    <w:name w:val="Intense Reference"/>
    <w:uiPriority w:val="32"/>
    <w:qFormat/>
    <w:rsid w:val="000521AD"/>
    <w:rPr>
      <w:b/>
      <w:bCs/>
      <w:smallCaps/>
      <w:color w:val="C0504D"/>
      <w:spacing w:val="5"/>
      <w:u w:val="single"/>
    </w:rPr>
  </w:style>
  <w:style w:type="character" w:styleId="aff7">
    <w:name w:val="Book Title"/>
    <w:uiPriority w:val="33"/>
    <w:qFormat/>
    <w:rsid w:val="000521AD"/>
    <w:rPr>
      <w:b/>
      <w:bCs/>
      <w:smallCaps/>
      <w:spacing w:val="5"/>
    </w:rPr>
  </w:style>
  <w:style w:type="paragraph" w:styleId="aff8">
    <w:name w:val="TOC Heading"/>
    <w:basedOn w:val="11"/>
    <w:next w:val="a0"/>
    <w:uiPriority w:val="39"/>
    <w:qFormat/>
    <w:rsid w:val="000521AD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aff9">
    <w:name w:val="header"/>
    <w:basedOn w:val="a0"/>
    <w:link w:val="affa"/>
    <w:unhideWhenUsed/>
    <w:rsid w:val="000521AD"/>
    <w:pPr>
      <w:tabs>
        <w:tab w:val="center" w:pos="4677"/>
        <w:tab w:val="right" w:pos="9355"/>
      </w:tabs>
    </w:pPr>
    <w:rPr>
      <w:rFonts w:ascii="Calibri" w:hAnsi="Calibri"/>
      <w:sz w:val="22"/>
      <w:szCs w:val="22"/>
      <w:lang w:eastAsia="en-US"/>
    </w:rPr>
  </w:style>
  <w:style w:type="character" w:customStyle="1" w:styleId="affa">
    <w:name w:val="Верхний колонтитул Знак"/>
    <w:link w:val="aff9"/>
    <w:rsid w:val="000521AD"/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0"/>
    <w:rsid w:val="000521AD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0521AD"/>
  </w:style>
  <w:style w:type="paragraph" w:styleId="2d">
    <w:name w:val="Body Text Indent 2"/>
    <w:basedOn w:val="a0"/>
    <w:link w:val="2e"/>
    <w:uiPriority w:val="99"/>
    <w:rsid w:val="00A1236F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link w:val="2d"/>
    <w:uiPriority w:val="99"/>
    <w:rsid w:val="00A1236F"/>
    <w:rPr>
      <w:sz w:val="24"/>
      <w:szCs w:val="24"/>
    </w:rPr>
  </w:style>
  <w:style w:type="character" w:customStyle="1" w:styleId="affb">
    <w:name w:val="Знак"/>
    <w:rsid w:val="00A1236F"/>
    <w:rPr>
      <w:sz w:val="16"/>
      <w:lang w:val="ru-RU" w:eastAsia="ru-RU"/>
    </w:rPr>
  </w:style>
  <w:style w:type="paragraph" w:customStyle="1" w:styleId="lst">
    <w:name w:val="lst"/>
    <w:basedOn w:val="a0"/>
    <w:rsid w:val="00A1236F"/>
    <w:pPr>
      <w:numPr>
        <w:numId w:val="1"/>
      </w:numPr>
      <w:autoSpaceDE w:val="0"/>
      <w:autoSpaceDN w:val="0"/>
      <w:adjustRightInd w:val="0"/>
      <w:spacing w:line="360" w:lineRule="auto"/>
      <w:jc w:val="both"/>
    </w:pPr>
    <w:rPr>
      <w:sz w:val="26"/>
      <w:szCs w:val="20"/>
    </w:rPr>
  </w:style>
  <w:style w:type="paragraph" w:styleId="HTML">
    <w:name w:val="HTML Preformatted"/>
    <w:basedOn w:val="a0"/>
    <w:link w:val="HTML0"/>
    <w:uiPriority w:val="99"/>
    <w:rsid w:val="00A123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A1236F"/>
    <w:rPr>
      <w:rFonts w:ascii="Arial Unicode MS" w:eastAsia="Arial Unicode MS" w:hAnsi="Arial Unicode MS" w:cs="Arial Unicode MS"/>
    </w:rPr>
  </w:style>
  <w:style w:type="paragraph" w:customStyle="1" w:styleId="Preformat">
    <w:name w:val="Preformat"/>
    <w:rsid w:val="00A1236F"/>
    <w:pPr>
      <w:widowControl w:val="0"/>
    </w:pPr>
    <w:rPr>
      <w:rFonts w:ascii="Courier New" w:hAnsi="Courier New" w:cs="Courier New"/>
    </w:rPr>
  </w:style>
  <w:style w:type="paragraph" w:styleId="36">
    <w:name w:val="Body Text Indent 3"/>
    <w:basedOn w:val="a0"/>
    <w:link w:val="37"/>
    <w:rsid w:val="00A1236F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link w:val="36"/>
    <w:rsid w:val="00A1236F"/>
    <w:rPr>
      <w:sz w:val="16"/>
      <w:szCs w:val="16"/>
    </w:rPr>
  </w:style>
  <w:style w:type="character" w:customStyle="1" w:styleId="affc">
    <w:name w:val="Гипертекстовая ссылка"/>
    <w:rsid w:val="00A1236F"/>
    <w:rPr>
      <w:color w:val="106BBE"/>
    </w:rPr>
  </w:style>
  <w:style w:type="paragraph" w:customStyle="1" w:styleId="Normal">
    <w:name w:val="Normal Знак Знак Знак"/>
    <w:rsid w:val="00A1236F"/>
    <w:pPr>
      <w:snapToGrid w:val="0"/>
    </w:pPr>
    <w:rPr>
      <w:sz w:val="24"/>
      <w:szCs w:val="24"/>
    </w:rPr>
  </w:style>
  <w:style w:type="paragraph" w:customStyle="1" w:styleId="affd">
    <w:name w:val="Содержимое таблицы"/>
    <w:basedOn w:val="a0"/>
    <w:rsid w:val="00B30F8A"/>
    <w:pPr>
      <w:widowControl w:val="0"/>
      <w:suppressLineNumbers/>
      <w:suppressAutoHyphens/>
    </w:pPr>
    <w:rPr>
      <w:rFonts w:eastAsia="Andale Sans UI"/>
      <w:kern w:val="1"/>
      <w:lang w:eastAsia="ar-SA"/>
    </w:rPr>
  </w:style>
  <w:style w:type="character" w:styleId="affe">
    <w:name w:val="FollowedHyperlink"/>
    <w:uiPriority w:val="99"/>
    <w:unhideWhenUsed/>
    <w:rsid w:val="00082847"/>
    <w:rPr>
      <w:color w:val="954F72"/>
      <w:u w:val="single"/>
    </w:rPr>
  </w:style>
  <w:style w:type="character" w:customStyle="1" w:styleId="14pt0">
    <w:name w:val="Основной текст + 14 pt"/>
    <w:aliases w:val="Полужирный,Основной текст + Candara,7 pt,Основной текст + 12 pt"/>
    <w:rsid w:val="002F463C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20"/>
      <w:w w:val="100"/>
      <w:position w:val="0"/>
      <w:sz w:val="24"/>
      <w:szCs w:val="24"/>
      <w:u w:val="none"/>
      <w:effect w:val="none"/>
      <w:lang w:val="ru-RU"/>
    </w:rPr>
  </w:style>
  <w:style w:type="character" w:customStyle="1" w:styleId="38">
    <w:name w:val="Основной текст (3) + 8"/>
    <w:aliases w:val="5 pt,Курсив,Основной текст + 11,Основной текст + 4 pt,Основной текст + 6,Основной текст + Garamond,Основной текст + 13,Основной текст + 12"/>
    <w:rsid w:val="002F463C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effect w:val="none"/>
      <w:lang w:val="ru-RU"/>
    </w:rPr>
  </w:style>
  <w:style w:type="character" w:customStyle="1" w:styleId="8pt">
    <w:name w:val="Основной текст + 8 pt"/>
    <w:aliases w:val="Интервал 1 pt"/>
    <w:rsid w:val="002F463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40"/>
      <w:w w:val="100"/>
      <w:position w:val="0"/>
      <w:sz w:val="16"/>
      <w:szCs w:val="16"/>
      <w:u w:val="none"/>
      <w:effect w:val="none"/>
      <w:lang w:val="ru-RU"/>
    </w:rPr>
  </w:style>
  <w:style w:type="paragraph" w:customStyle="1" w:styleId="a5c8b0e714da563fe90b98cef41456e9db9fe9049761426654245bb2dd862eecmsonormal">
    <w:name w:val="a5c8b0e714da563fe90b98cef41456e9db9fe9049761426654245bb2dd862eecmsonormal"/>
    <w:basedOn w:val="a0"/>
    <w:rsid w:val="00BC7A93"/>
    <w:pPr>
      <w:suppressAutoHyphens/>
      <w:spacing w:before="280" w:after="280"/>
    </w:pPr>
    <w:rPr>
      <w:lang w:eastAsia="zh-CN"/>
    </w:rPr>
  </w:style>
  <w:style w:type="paragraph" w:customStyle="1" w:styleId="210">
    <w:name w:val="Основной текст с отступом 21"/>
    <w:basedOn w:val="a0"/>
    <w:rsid w:val="00BC7A93"/>
    <w:pPr>
      <w:suppressAutoHyphens/>
      <w:autoSpaceDE w:val="0"/>
      <w:ind w:firstLine="540"/>
      <w:jc w:val="both"/>
    </w:pPr>
    <w:rPr>
      <w:rFonts w:eastAsia="Calibri" w:cs="Calibri"/>
      <w:lang w:eastAsia="zh-CN"/>
    </w:rPr>
  </w:style>
  <w:style w:type="paragraph" w:customStyle="1" w:styleId="p13">
    <w:name w:val="p13"/>
    <w:basedOn w:val="a0"/>
    <w:rsid w:val="00BC7A93"/>
    <w:pPr>
      <w:spacing w:before="100" w:beforeAutospacing="1" w:after="100" w:afterAutospacing="1"/>
    </w:pPr>
  </w:style>
  <w:style w:type="paragraph" w:customStyle="1" w:styleId="Iniiaiieoaenoioaoa">
    <w:name w:val="Iniiaiie oaeno io?aoa"/>
    <w:rsid w:val="00BC7A93"/>
    <w:pPr>
      <w:widowControl w:val="0"/>
      <w:spacing w:line="240" w:lineRule="atLeast"/>
      <w:ind w:firstLine="720"/>
      <w:jc w:val="both"/>
    </w:pPr>
    <w:rPr>
      <w:sz w:val="24"/>
      <w:lang w:val="en-US"/>
    </w:rPr>
  </w:style>
  <w:style w:type="character" w:customStyle="1" w:styleId="blk">
    <w:name w:val="blk"/>
    <w:rsid w:val="00BC7A93"/>
  </w:style>
  <w:style w:type="paragraph" w:customStyle="1" w:styleId="ConsPlusTitlePage">
    <w:name w:val="ConsPlusTitlePage"/>
    <w:rsid w:val="00EE1401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EE1401"/>
    <w:pPr>
      <w:widowControl w:val="0"/>
      <w:autoSpaceDE w:val="0"/>
      <w:autoSpaceDN w:val="0"/>
    </w:pPr>
    <w:rPr>
      <w:rFonts w:ascii="Tahoma" w:hAnsi="Tahoma" w:cs="Tahoma"/>
      <w:sz w:val="22"/>
    </w:rPr>
  </w:style>
  <w:style w:type="paragraph" w:customStyle="1" w:styleId="ConsPlusTextList">
    <w:name w:val="ConsPlusTextList"/>
    <w:uiPriority w:val="99"/>
    <w:rsid w:val="00EE1401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formattext">
    <w:name w:val="formattext"/>
    <w:basedOn w:val="a0"/>
    <w:uiPriority w:val="99"/>
    <w:rsid w:val="00EE1401"/>
    <w:pPr>
      <w:spacing w:before="100" w:beforeAutospacing="1" w:after="100" w:afterAutospacing="1"/>
    </w:pPr>
  </w:style>
  <w:style w:type="paragraph" w:customStyle="1" w:styleId="19">
    <w:name w:val="Без интервала1"/>
    <w:rsid w:val="00C85551"/>
    <w:rPr>
      <w:rFonts w:ascii="Calibri" w:hAnsi="Calibri" w:cs="Calibri"/>
      <w:sz w:val="22"/>
      <w:szCs w:val="22"/>
      <w:lang w:eastAsia="en-US"/>
    </w:rPr>
  </w:style>
  <w:style w:type="character" w:customStyle="1" w:styleId="af1">
    <w:name w:val="Без интервала Знак"/>
    <w:link w:val="af0"/>
    <w:rsid w:val="00C85551"/>
    <w:rPr>
      <w:rFonts w:ascii="Calibri" w:hAnsi="Calibri"/>
      <w:sz w:val="22"/>
      <w:szCs w:val="22"/>
      <w:lang w:bidi="ar-SA"/>
    </w:rPr>
  </w:style>
  <w:style w:type="paragraph" w:customStyle="1" w:styleId="1a">
    <w:name w:val="Абзац списка1"/>
    <w:basedOn w:val="a0"/>
    <w:rsid w:val="00C85551"/>
    <w:pPr>
      <w:ind w:left="720"/>
    </w:pPr>
    <w:rPr>
      <w:rFonts w:eastAsia="Calibri"/>
    </w:rPr>
  </w:style>
  <w:style w:type="character" w:customStyle="1" w:styleId="tgc">
    <w:name w:val="_tgc"/>
    <w:rsid w:val="00C85551"/>
  </w:style>
  <w:style w:type="character" w:styleId="afff">
    <w:name w:val="Placeholder Text"/>
    <w:semiHidden/>
    <w:rsid w:val="00C85551"/>
    <w:rPr>
      <w:color w:val="808080"/>
    </w:rPr>
  </w:style>
  <w:style w:type="paragraph" w:customStyle="1" w:styleId="dt-p">
    <w:name w:val="dt-p"/>
    <w:basedOn w:val="a0"/>
    <w:rsid w:val="00C85551"/>
    <w:pPr>
      <w:spacing w:before="100" w:beforeAutospacing="1" w:after="100" w:afterAutospacing="1"/>
    </w:pPr>
  </w:style>
  <w:style w:type="paragraph" w:styleId="afff0">
    <w:name w:val="footnote text"/>
    <w:basedOn w:val="a0"/>
    <w:link w:val="afff1"/>
    <w:unhideWhenUsed/>
    <w:rsid w:val="00C85551"/>
    <w:rPr>
      <w:rFonts w:ascii="Calibri" w:eastAsia="Calibri" w:hAnsi="Calibri"/>
      <w:sz w:val="20"/>
      <w:szCs w:val="20"/>
    </w:rPr>
  </w:style>
  <w:style w:type="character" w:customStyle="1" w:styleId="afff1">
    <w:name w:val="Текст сноски Знак"/>
    <w:link w:val="afff0"/>
    <w:rsid w:val="00C85551"/>
    <w:rPr>
      <w:rFonts w:ascii="Calibri" w:eastAsia="Calibri" w:hAnsi="Calibri"/>
    </w:rPr>
  </w:style>
  <w:style w:type="character" w:styleId="afff2">
    <w:name w:val="footnote reference"/>
    <w:unhideWhenUsed/>
    <w:rsid w:val="00C85551"/>
    <w:rPr>
      <w:vertAlign w:val="superscript"/>
    </w:rPr>
  </w:style>
  <w:style w:type="paragraph" w:styleId="afff3">
    <w:name w:val="endnote text"/>
    <w:basedOn w:val="a0"/>
    <w:link w:val="afff4"/>
    <w:unhideWhenUsed/>
    <w:rsid w:val="00C85551"/>
    <w:rPr>
      <w:rFonts w:ascii="Calibri" w:eastAsia="Calibri" w:hAnsi="Calibri"/>
      <w:sz w:val="20"/>
      <w:szCs w:val="20"/>
    </w:rPr>
  </w:style>
  <w:style w:type="character" w:customStyle="1" w:styleId="afff4">
    <w:name w:val="Текст концевой сноски Знак"/>
    <w:link w:val="afff3"/>
    <w:rsid w:val="00C85551"/>
    <w:rPr>
      <w:rFonts w:ascii="Calibri" w:eastAsia="Calibri" w:hAnsi="Calibri"/>
    </w:rPr>
  </w:style>
  <w:style w:type="character" w:styleId="afff5">
    <w:name w:val="endnote reference"/>
    <w:unhideWhenUsed/>
    <w:rsid w:val="00C85551"/>
    <w:rPr>
      <w:vertAlign w:val="superscript"/>
    </w:rPr>
  </w:style>
  <w:style w:type="paragraph" w:customStyle="1" w:styleId="u">
    <w:name w:val="u"/>
    <w:basedOn w:val="a0"/>
    <w:rsid w:val="00C85551"/>
    <w:pPr>
      <w:suppressAutoHyphens/>
      <w:spacing w:before="280" w:after="280"/>
    </w:pPr>
    <w:rPr>
      <w:lang w:eastAsia="zh-CN"/>
    </w:rPr>
  </w:style>
  <w:style w:type="character" w:styleId="afff6">
    <w:name w:val="annotation reference"/>
    <w:unhideWhenUsed/>
    <w:rsid w:val="00C85551"/>
    <w:rPr>
      <w:sz w:val="16"/>
      <w:szCs w:val="16"/>
    </w:rPr>
  </w:style>
  <w:style w:type="paragraph" w:styleId="afff7">
    <w:name w:val="annotation text"/>
    <w:basedOn w:val="a0"/>
    <w:link w:val="afff8"/>
    <w:unhideWhenUsed/>
    <w:rsid w:val="00C85551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8">
    <w:name w:val="Текст примечания Знак"/>
    <w:link w:val="afff7"/>
    <w:rsid w:val="00C85551"/>
    <w:rPr>
      <w:rFonts w:ascii="Calibri" w:eastAsia="Calibri" w:hAnsi="Calibri"/>
      <w:lang w:eastAsia="en-US"/>
    </w:rPr>
  </w:style>
  <w:style w:type="paragraph" w:styleId="afff9">
    <w:name w:val="annotation subject"/>
    <w:basedOn w:val="afff7"/>
    <w:next w:val="afff7"/>
    <w:link w:val="afffa"/>
    <w:unhideWhenUsed/>
    <w:rsid w:val="00C85551"/>
    <w:rPr>
      <w:b/>
      <w:bCs/>
    </w:rPr>
  </w:style>
  <w:style w:type="character" w:customStyle="1" w:styleId="afffa">
    <w:name w:val="Тема примечания Знак"/>
    <w:link w:val="afff9"/>
    <w:rsid w:val="00C85551"/>
    <w:rPr>
      <w:rFonts w:ascii="Calibri" w:eastAsia="Calibri" w:hAnsi="Calibri"/>
      <w:b/>
      <w:bCs/>
      <w:lang w:eastAsia="en-US"/>
    </w:rPr>
  </w:style>
  <w:style w:type="character" w:customStyle="1" w:styleId="Absatz-Standardschriftart">
    <w:name w:val="Absatz-Standardschriftart"/>
    <w:rsid w:val="00C85551"/>
  </w:style>
  <w:style w:type="character" w:customStyle="1" w:styleId="WW-Absatz-Standardschriftart">
    <w:name w:val="WW-Absatz-Standardschriftart"/>
    <w:rsid w:val="00C85551"/>
  </w:style>
  <w:style w:type="character" w:customStyle="1" w:styleId="WW-Absatz-Standardschriftart1">
    <w:name w:val="WW-Absatz-Standardschriftart1"/>
    <w:rsid w:val="00C85551"/>
  </w:style>
  <w:style w:type="character" w:customStyle="1" w:styleId="WW-Absatz-Standardschriftart11">
    <w:name w:val="WW-Absatz-Standardschriftart11"/>
    <w:rsid w:val="00C85551"/>
  </w:style>
  <w:style w:type="character" w:customStyle="1" w:styleId="WW-Absatz-Standardschriftart111">
    <w:name w:val="WW-Absatz-Standardschriftart111"/>
    <w:rsid w:val="00C85551"/>
  </w:style>
  <w:style w:type="character" w:customStyle="1" w:styleId="WW-Absatz-Standardschriftart1111">
    <w:name w:val="WW-Absatz-Standardschriftart1111"/>
    <w:rsid w:val="00C85551"/>
  </w:style>
  <w:style w:type="character" w:customStyle="1" w:styleId="WW-Absatz-Standardschriftart11111">
    <w:name w:val="WW-Absatz-Standardschriftart11111"/>
    <w:rsid w:val="00C85551"/>
  </w:style>
  <w:style w:type="character" w:customStyle="1" w:styleId="WW-Absatz-Standardschriftart111111">
    <w:name w:val="WW-Absatz-Standardschriftart111111"/>
    <w:rsid w:val="00C85551"/>
  </w:style>
  <w:style w:type="character" w:customStyle="1" w:styleId="1b">
    <w:name w:val="Основной шрифт абзаца1"/>
    <w:rsid w:val="00C85551"/>
  </w:style>
  <w:style w:type="character" w:customStyle="1" w:styleId="61">
    <w:name w:val="Знак Знак6"/>
    <w:rsid w:val="00C85551"/>
    <w:rPr>
      <w:b/>
      <w:bCs/>
      <w:sz w:val="26"/>
      <w:szCs w:val="24"/>
      <w:lang w:val="ru-RU" w:eastAsia="ar-SA" w:bidi="ar-SA"/>
    </w:rPr>
  </w:style>
  <w:style w:type="character" w:customStyle="1" w:styleId="54">
    <w:name w:val="Знак Знак5"/>
    <w:rsid w:val="00C85551"/>
    <w:rPr>
      <w:b/>
      <w:bCs/>
      <w:sz w:val="24"/>
      <w:szCs w:val="24"/>
      <w:lang w:val="ru-RU" w:eastAsia="ar-SA" w:bidi="ar-SA"/>
    </w:rPr>
  </w:style>
  <w:style w:type="character" w:customStyle="1" w:styleId="afffb">
    <w:name w:val="Символ нумерации"/>
    <w:rsid w:val="00C85551"/>
  </w:style>
  <w:style w:type="paragraph" w:customStyle="1" w:styleId="afffc">
    <w:name w:val="Заголовок"/>
    <w:basedOn w:val="a0"/>
    <w:next w:val="a4"/>
    <w:rsid w:val="00C85551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afffd">
    <w:name w:val="List"/>
    <w:basedOn w:val="a4"/>
    <w:rsid w:val="00C85551"/>
    <w:pPr>
      <w:suppressAutoHyphens/>
      <w:spacing w:after="120"/>
      <w:jc w:val="left"/>
    </w:pPr>
    <w:rPr>
      <w:rFonts w:ascii="Arial" w:hAnsi="Arial" w:cs="Tahoma"/>
      <w:sz w:val="24"/>
      <w:lang w:eastAsia="ar-SA"/>
    </w:rPr>
  </w:style>
  <w:style w:type="paragraph" w:customStyle="1" w:styleId="1c">
    <w:name w:val="Название1"/>
    <w:basedOn w:val="a0"/>
    <w:rsid w:val="00C85551"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d">
    <w:name w:val="Указатель1"/>
    <w:basedOn w:val="a0"/>
    <w:rsid w:val="00C85551"/>
    <w:pPr>
      <w:suppressLineNumbers/>
      <w:suppressAutoHyphens/>
    </w:pPr>
    <w:rPr>
      <w:rFonts w:ascii="Arial" w:hAnsi="Arial" w:cs="Tahoma"/>
      <w:lang w:eastAsia="ar-SA"/>
    </w:rPr>
  </w:style>
  <w:style w:type="paragraph" w:customStyle="1" w:styleId="afffe">
    <w:name w:val="Заголовок таблицы"/>
    <w:basedOn w:val="affd"/>
    <w:rsid w:val="00C85551"/>
    <w:pPr>
      <w:widowControl/>
      <w:jc w:val="center"/>
    </w:pPr>
    <w:rPr>
      <w:rFonts w:eastAsia="Times New Roman"/>
      <w:b/>
      <w:bCs/>
      <w:kern w:val="0"/>
    </w:rPr>
  </w:style>
  <w:style w:type="numbering" w:customStyle="1" w:styleId="a">
    <w:name w:val="Стиль нумерованный"/>
    <w:basedOn w:val="a3"/>
    <w:rsid w:val="00C85551"/>
    <w:pPr>
      <w:numPr>
        <w:numId w:val="2"/>
      </w:numPr>
    </w:pPr>
  </w:style>
  <w:style w:type="numbering" w:customStyle="1" w:styleId="14">
    <w:name w:val="Стиль маркированный 14 пт"/>
    <w:basedOn w:val="a3"/>
    <w:rsid w:val="00C85551"/>
    <w:pPr>
      <w:numPr>
        <w:numId w:val="3"/>
      </w:numPr>
    </w:pPr>
  </w:style>
  <w:style w:type="numbering" w:customStyle="1" w:styleId="1">
    <w:name w:val="Стиль нумерованный1"/>
    <w:basedOn w:val="a3"/>
    <w:rsid w:val="00C85551"/>
    <w:pPr>
      <w:numPr>
        <w:numId w:val="4"/>
      </w:numPr>
    </w:pPr>
  </w:style>
  <w:style w:type="numbering" w:customStyle="1" w:styleId="10">
    <w:name w:val="Стиль1"/>
    <w:rsid w:val="00C85551"/>
    <w:pPr>
      <w:numPr>
        <w:numId w:val="5"/>
      </w:numPr>
    </w:pPr>
  </w:style>
  <w:style w:type="paragraph" w:customStyle="1" w:styleId="ConsNormal">
    <w:name w:val="ConsNormal"/>
    <w:rsid w:val="00C85551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ffff">
    <w:name w:val="page number"/>
    <w:rsid w:val="00C85551"/>
  </w:style>
  <w:style w:type="paragraph" w:customStyle="1" w:styleId="39">
    <w:name w:val="Знак Знак3 Знак Знак Знак Знак Знак Знак Знак"/>
    <w:basedOn w:val="a0"/>
    <w:rsid w:val="00C85551"/>
    <w:rPr>
      <w:rFonts w:ascii="Verdana" w:hAnsi="Verdana" w:cs="Verdana"/>
      <w:sz w:val="20"/>
      <w:szCs w:val="20"/>
      <w:lang w:val="en-US" w:eastAsia="en-US"/>
    </w:rPr>
  </w:style>
  <w:style w:type="paragraph" w:customStyle="1" w:styleId="2f">
    <w:name w:val="Цитата2"/>
    <w:basedOn w:val="a0"/>
    <w:rsid w:val="00C85551"/>
    <w:pPr>
      <w:shd w:val="clear" w:color="auto" w:fill="FFFFFF"/>
      <w:spacing w:line="278" w:lineRule="exact"/>
      <w:ind w:left="115" w:right="5806"/>
      <w:jc w:val="both"/>
    </w:pPr>
    <w:rPr>
      <w:rFonts w:ascii="Bookman Old Style" w:hAnsi="Bookman Old Style"/>
      <w:color w:val="000000"/>
      <w:szCs w:val="28"/>
      <w:lang w:eastAsia="ar-SA"/>
    </w:rPr>
  </w:style>
  <w:style w:type="paragraph" w:styleId="affff0">
    <w:name w:val="Block Text"/>
    <w:basedOn w:val="a0"/>
    <w:rsid w:val="00C85551"/>
    <w:pPr>
      <w:shd w:val="clear" w:color="auto" w:fill="FFFFFF"/>
      <w:spacing w:line="278" w:lineRule="exact"/>
      <w:ind w:left="115" w:right="5806"/>
      <w:jc w:val="both"/>
    </w:pPr>
    <w:rPr>
      <w:rFonts w:ascii="Bookman Old Style" w:hAnsi="Bookman Old Style"/>
      <w:color w:val="000000"/>
      <w:szCs w:val="28"/>
    </w:rPr>
  </w:style>
  <w:style w:type="character" w:customStyle="1" w:styleId="WW8Num1z0">
    <w:name w:val="WW8Num1z0"/>
    <w:rsid w:val="00C85551"/>
    <w:rPr>
      <w:b/>
      <w:color w:val="000000"/>
      <w:spacing w:val="50"/>
      <w:sz w:val="28"/>
      <w:szCs w:val="28"/>
    </w:rPr>
  </w:style>
  <w:style w:type="character" w:customStyle="1" w:styleId="WW8Num1z1">
    <w:name w:val="WW8Num1z1"/>
    <w:rsid w:val="00C85551"/>
  </w:style>
  <w:style w:type="character" w:customStyle="1" w:styleId="WW8Num1z2">
    <w:name w:val="WW8Num1z2"/>
    <w:rsid w:val="00C85551"/>
  </w:style>
  <w:style w:type="character" w:customStyle="1" w:styleId="WW8Num1z3">
    <w:name w:val="WW8Num1z3"/>
    <w:rsid w:val="00C85551"/>
  </w:style>
  <w:style w:type="character" w:customStyle="1" w:styleId="WW8Num1z4">
    <w:name w:val="WW8Num1z4"/>
    <w:rsid w:val="00C85551"/>
  </w:style>
  <w:style w:type="character" w:customStyle="1" w:styleId="WW8Num1z5">
    <w:name w:val="WW8Num1z5"/>
    <w:rsid w:val="00C85551"/>
  </w:style>
  <w:style w:type="character" w:customStyle="1" w:styleId="WW8Num1z6">
    <w:name w:val="WW8Num1z6"/>
    <w:rsid w:val="00C85551"/>
  </w:style>
  <w:style w:type="character" w:customStyle="1" w:styleId="WW8Num1z7">
    <w:name w:val="WW8Num1z7"/>
    <w:rsid w:val="00C85551"/>
  </w:style>
  <w:style w:type="character" w:customStyle="1" w:styleId="WW8Num1z8">
    <w:name w:val="WW8Num1z8"/>
    <w:rsid w:val="00C85551"/>
  </w:style>
  <w:style w:type="character" w:customStyle="1" w:styleId="WW8Num2z0">
    <w:name w:val="WW8Num2z0"/>
    <w:rsid w:val="00C85551"/>
    <w:rPr>
      <w:b/>
    </w:rPr>
  </w:style>
  <w:style w:type="character" w:customStyle="1" w:styleId="WW8Num2z1">
    <w:name w:val="WW8Num2z1"/>
    <w:rsid w:val="00C85551"/>
  </w:style>
  <w:style w:type="character" w:customStyle="1" w:styleId="WW8Num2z2">
    <w:name w:val="WW8Num2z2"/>
    <w:rsid w:val="00C85551"/>
  </w:style>
  <w:style w:type="character" w:customStyle="1" w:styleId="WW8Num2z3">
    <w:name w:val="WW8Num2z3"/>
    <w:rsid w:val="00C85551"/>
  </w:style>
  <w:style w:type="character" w:customStyle="1" w:styleId="WW8Num2z4">
    <w:name w:val="WW8Num2z4"/>
    <w:rsid w:val="00C85551"/>
  </w:style>
  <w:style w:type="character" w:customStyle="1" w:styleId="WW8Num2z5">
    <w:name w:val="WW8Num2z5"/>
    <w:rsid w:val="00C85551"/>
  </w:style>
  <w:style w:type="character" w:customStyle="1" w:styleId="WW8Num2z6">
    <w:name w:val="WW8Num2z6"/>
    <w:rsid w:val="00C85551"/>
  </w:style>
  <w:style w:type="character" w:customStyle="1" w:styleId="WW8Num2z7">
    <w:name w:val="WW8Num2z7"/>
    <w:rsid w:val="00C85551"/>
  </w:style>
  <w:style w:type="character" w:customStyle="1" w:styleId="WW8Num2z8">
    <w:name w:val="WW8Num2z8"/>
    <w:rsid w:val="00C85551"/>
  </w:style>
  <w:style w:type="character" w:customStyle="1" w:styleId="WW8Num3z0">
    <w:name w:val="WW8Num3z0"/>
    <w:rsid w:val="00C85551"/>
    <w:rPr>
      <w:rFonts w:cs="Times New Roman" w:hint="default"/>
      <w:sz w:val="28"/>
      <w:szCs w:val="28"/>
      <w:vertAlign w:val="subscript"/>
    </w:rPr>
  </w:style>
  <w:style w:type="character" w:customStyle="1" w:styleId="WW8Num3z1">
    <w:name w:val="WW8Num3z1"/>
    <w:rsid w:val="00C85551"/>
  </w:style>
  <w:style w:type="character" w:customStyle="1" w:styleId="WW8Num3z2">
    <w:name w:val="WW8Num3z2"/>
    <w:rsid w:val="00C85551"/>
  </w:style>
  <w:style w:type="character" w:customStyle="1" w:styleId="WW8Num3z3">
    <w:name w:val="WW8Num3z3"/>
    <w:rsid w:val="00C85551"/>
  </w:style>
  <w:style w:type="character" w:customStyle="1" w:styleId="WW8Num3z4">
    <w:name w:val="WW8Num3z4"/>
    <w:rsid w:val="00C85551"/>
  </w:style>
  <w:style w:type="character" w:customStyle="1" w:styleId="WW8Num3z5">
    <w:name w:val="WW8Num3z5"/>
    <w:rsid w:val="00C85551"/>
  </w:style>
  <w:style w:type="character" w:customStyle="1" w:styleId="WW8Num3z6">
    <w:name w:val="WW8Num3z6"/>
    <w:rsid w:val="00C85551"/>
  </w:style>
  <w:style w:type="character" w:customStyle="1" w:styleId="WW8Num3z7">
    <w:name w:val="WW8Num3z7"/>
    <w:rsid w:val="00C85551"/>
  </w:style>
  <w:style w:type="character" w:customStyle="1" w:styleId="WW8Num3z8">
    <w:name w:val="WW8Num3z8"/>
    <w:rsid w:val="00C85551"/>
  </w:style>
  <w:style w:type="character" w:customStyle="1" w:styleId="WW8Num4z0">
    <w:name w:val="WW8Num4z0"/>
    <w:rsid w:val="00C85551"/>
    <w:rPr>
      <w:rFonts w:hint="default"/>
    </w:rPr>
  </w:style>
  <w:style w:type="character" w:customStyle="1" w:styleId="WW8Num4z1">
    <w:name w:val="WW8Num4z1"/>
    <w:rsid w:val="00C85551"/>
  </w:style>
  <w:style w:type="character" w:customStyle="1" w:styleId="WW8Num4z2">
    <w:name w:val="WW8Num4z2"/>
    <w:rsid w:val="00C85551"/>
  </w:style>
  <w:style w:type="character" w:customStyle="1" w:styleId="WW8Num4z3">
    <w:name w:val="WW8Num4z3"/>
    <w:rsid w:val="00C85551"/>
  </w:style>
  <w:style w:type="character" w:customStyle="1" w:styleId="WW8Num4z4">
    <w:name w:val="WW8Num4z4"/>
    <w:rsid w:val="00C85551"/>
  </w:style>
  <w:style w:type="character" w:customStyle="1" w:styleId="WW8Num4z5">
    <w:name w:val="WW8Num4z5"/>
    <w:rsid w:val="00C85551"/>
  </w:style>
  <w:style w:type="character" w:customStyle="1" w:styleId="WW8Num4z6">
    <w:name w:val="WW8Num4z6"/>
    <w:rsid w:val="00C85551"/>
  </w:style>
  <w:style w:type="character" w:customStyle="1" w:styleId="WW8Num4z7">
    <w:name w:val="WW8Num4z7"/>
    <w:rsid w:val="00C85551"/>
  </w:style>
  <w:style w:type="character" w:customStyle="1" w:styleId="WW8Num4z8">
    <w:name w:val="WW8Num4z8"/>
    <w:rsid w:val="00C85551"/>
  </w:style>
  <w:style w:type="character" w:customStyle="1" w:styleId="WW8Num5z0">
    <w:name w:val="WW8Num5z0"/>
    <w:rsid w:val="00C8555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5z2">
    <w:name w:val="WW8Num5z2"/>
    <w:rsid w:val="00C85551"/>
    <w:rPr>
      <w:rFonts w:hint="default"/>
    </w:rPr>
  </w:style>
  <w:style w:type="character" w:customStyle="1" w:styleId="WW8Num5z3">
    <w:name w:val="WW8Num5z3"/>
    <w:rsid w:val="00C85551"/>
  </w:style>
  <w:style w:type="character" w:customStyle="1" w:styleId="WW8Num5z4">
    <w:name w:val="WW8Num5z4"/>
    <w:rsid w:val="00C85551"/>
  </w:style>
  <w:style w:type="character" w:customStyle="1" w:styleId="WW8Num5z5">
    <w:name w:val="WW8Num5z5"/>
    <w:rsid w:val="00C85551"/>
  </w:style>
  <w:style w:type="character" w:customStyle="1" w:styleId="WW8Num5z6">
    <w:name w:val="WW8Num5z6"/>
    <w:rsid w:val="00C85551"/>
  </w:style>
  <w:style w:type="character" w:customStyle="1" w:styleId="WW8Num5z7">
    <w:name w:val="WW8Num5z7"/>
    <w:rsid w:val="00C85551"/>
  </w:style>
  <w:style w:type="character" w:customStyle="1" w:styleId="WW8Num5z8">
    <w:name w:val="WW8Num5z8"/>
    <w:rsid w:val="00C85551"/>
  </w:style>
  <w:style w:type="character" w:customStyle="1" w:styleId="WW8Num6z0">
    <w:name w:val="WW8Num6z0"/>
    <w:rsid w:val="00C85551"/>
    <w:rPr>
      <w:rFonts w:hint="default"/>
      <w:sz w:val="28"/>
      <w:szCs w:val="28"/>
    </w:rPr>
  </w:style>
  <w:style w:type="character" w:customStyle="1" w:styleId="WW8Num6z1">
    <w:name w:val="WW8Num6z1"/>
    <w:rsid w:val="00C85551"/>
  </w:style>
  <w:style w:type="character" w:customStyle="1" w:styleId="WW8Num6z2">
    <w:name w:val="WW8Num6z2"/>
    <w:rsid w:val="00C85551"/>
  </w:style>
  <w:style w:type="character" w:customStyle="1" w:styleId="WW8Num6z3">
    <w:name w:val="WW8Num6z3"/>
    <w:rsid w:val="00C85551"/>
  </w:style>
  <w:style w:type="character" w:customStyle="1" w:styleId="WW8Num6z4">
    <w:name w:val="WW8Num6z4"/>
    <w:rsid w:val="00C85551"/>
  </w:style>
  <w:style w:type="character" w:customStyle="1" w:styleId="WW8Num6z5">
    <w:name w:val="WW8Num6z5"/>
    <w:rsid w:val="00C85551"/>
  </w:style>
  <w:style w:type="character" w:customStyle="1" w:styleId="WW8Num6z6">
    <w:name w:val="WW8Num6z6"/>
    <w:rsid w:val="00C85551"/>
  </w:style>
  <w:style w:type="character" w:customStyle="1" w:styleId="WW8Num6z7">
    <w:name w:val="WW8Num6z7"/>
    <w:rsid w:val="00C85551"/>
  </w:style>
  <w:style w:type="character" w:customStyle="1" w:styleId="WW8Num6z8">
    <w:name w:val="WW8Num6z8"/>
    <w:rsid w:val="00C85551"/>
  </w:style>
  <w:style w:type="character" w:customStyle="1" w:styleId="WW8Num7z0">
    <w:name w:val="WW8Num7z0"/>
    <w:rsid w:val="00C85551"/>
    <w:rPr>
      <w:rFonts w:hint="default"/>
      <w:sz w:val="28"/>
      <w:szCs w:val="28"/>
    </w:rPr>
  </w:style>
  <w:style w:type="character" w:customStyle="1" w:styleId="WW8Num7z1">
    <w:name w:val="WW8Num7z1"/>
    <w:rsid w:val="00C85551"/>
  </w:style>
  <w:style w:type="character" w:customStyle="1" w:styleId="WW8Num7z2">
    <w:name w:val="WW8Num7z2"/>
    <w:rsid w:val="00C85551"/>
  </w:style>
  <w:style w:type="character" w:customStyle="1" w:styleId="WW8Num7z3">
    <w:name w:val="WW8Num7z3"/>
    <w:rsid w:val="00C85551"/>
  </w:style>
  <w:style w:type="character" w:customStyle="1" w:styleId="WW8Num7z4">
    <w:name w:val="WW8Num7z4"/>
    <w:rsid w:val="00C85551"/>
  </w:style>
  <w:style w:type="character" w:customStyle="1" w:styleId="WW8Num7z5">
    <w:name w:val="WW8Num7z5"/>
    <w:rsid w:val="00C85551"/>
  </w:style>
  <w:style w:type="character" w:customStyle="1" w:styleId="WW8Num7z6">
    <w:name w:val="WW8Num7z6"/>
    <w:rsid w:val="00C85551"/>
  </w:style>
  <w:style w:type="character" w:customStyle="1" w:styleId="WW8Num7z7">
    <w:name w:val="WW8Num7z7"/>
    <w:rsid w:val="00C85551"/>
  </w:style>
  <w:style w:type="character" w:customStyle="1" w:styleId="WW8Num7z8">
    <w:name w:val="WW8Num7z8"/>
    <w:rsid w:val="00C85551"/>
  </w:style>
  <w:style w:type="character" w:customStyle="1" w:styleId="3a">
    <w:name w:val="Основной шрифт абзаца3"/>
    <w:rsid w:val="00C85551"/>
  </w:style>
  <w:style w:type="character" w:customStyle="1" w:styleId="WW8Num8z0">
    <w:name w:val="WW8Num8z0"/>
    <w:rsid w:val="00C85551"/>
    <w:rPr>
      <w:rFonts w:hint="default"/>
      <w:b/>
    </w:rPr>
  </w:style>
  <w:style w:type="character" w:customStyle="1" w:styleId="WW8Num8z1">
    <w:name w:val="WW8Num8z1"/>
    <w:rsid w:val="00C85551"/>
  </w:style>
  <w:style w:type="character" w:customStyle="1" w:styleId="WW8Num8z2">
    <w:name w:val="WW8Num8z2"/>
    <w:rsid w:val="00C85551"/>
  </w:style>
  <w:style w:type="character" w:customStyle="1" w:styleId="WW8Num8z3">
    <w:name w:val="WW8Num8z3"/>
    <w:rsid w:val="00C85551"/>
  </w:style>
  <w:style w:type="character" w:customStyle="1" w:styleId="WW8Num8z4">
    <w:name w:val="WW8Num8z4"/>
    <w:rsid w:val="00C85551"/>
  </w:style>
  <w:style w:type="character" w:customStyle="1" w:styleId="WW8Num8z5">
    <w:name w:val="WW8Num8z5"/>
    <w:rsid w:val="00C85551"/>
  </w:style>
  <w:style w:type="character" w:customStyle="1" w:styleId="WW8Num8z6">
    <w:name w:val="WW8Num8z6"/>
    <w:rsid w:val="00C85551"/>
  </w:style>
  <w:style w:type="character" w:customStyle="1" w:styleId="WW8Num8z7">
    <w:name w:val="WW8Num8z7"/>
    <w:rsid w:val="00C85551"/>
  </w:style>
  <w:style w:type="character" w:customStyle="1" w:styleId="WW8Num8z8">
    <w:name w:val="WW8Num8z8"/>
    <w:rsid w:val="00C85551"/>
  </w:style>
  <w:style w:type="character" w:customStyle="1" w:styleId="2f0">
    <w:name w:val="Основной шрифт абзаца2"/>
    <w:rsid w:val="00C85551"/>
  </w:style>
  <w:style w:type="paragraph" w:customStyle="1" w:styleId="3b">
    <w:name w:val="Название3"/>
    <w:basedOn w:val="a0"/>
    <w:rsid w:val="00C85551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3c">
    <w:name w:val="Указатель3"/>
    <w:basedOn w:val="a0"/>
    <w:rsid w:val="00C85551"/>
    <w:pPr>
      <w:suppressLineNumbers/>
      <w:suppressAutoHyphens/>
    </w:pPr>
    <w:rPr>
      <w:rFonts w:cs="Mangal"/>
      <w:lang w:eastAsia="ar-SA"/>
    </w:rPr>
  </w:style>
  <w:style w:type="paragraph" w:customStyle="1" w:styleId="2f1">
    <w:name w:val="Название2"/>
    <w:basedOn w:val="a0"/>
    <w:rsid w:val="00C85551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2f2">
    <w:name w:val="Указатель2"/>
    <w:basedOn w:val="a0"/>
    <w:rsid w:val="00C85551"/>
    <w:pPr>
      <w:suppressLineNumbers/>
      <w:suppressAutoHyphens/>
    </w:pPr>
    <w:rPr>
      <w:rFonts w:cs="Mangal"/>
      <w:lang w:eastAsia="ar-SA"/>
    </w:rPr>
  </w:style>
  <w:style w:type="character" w:customStyle="1" w:styleId="1e">
    <w:name w:val="Текст выноски Знак1"/>
    <w:rsid w:val="0089395E"/>
    <w:rPr>
      <w:rFonts w:ascii="Tahoma" w:hAnsi="Tahoma"/>
      <w:sz w:val="16"/>
      <w:szCs w:val="16"/>
    </w:rPr>
  </w:style>
  <w:style w:type="character" w:customStyle="1" w:styleId="111">
    <w:name w:val="Заголовок 1 Знак1"/>
    <w:rsid w:val="0089395E"/>
    <w:rPr>
      <w:sz w:val="36"/>
      <w:szCs w:val="24"/>
    </w:rPr>
  </w:style>
  <w:style w:type="character" w:customStyle="1" w:styleId="610">
    <w:name w:val="Заголовок 6 Знак1"/>
    <w:rsid w:val="0089395E"/>
    <w:rPr>
      <w:sz w:val="24"/>
    </w:rPr>
  </w:style>
  <w:style w:type="character" w:customStyle="1" w:styleId="310">
    <w:name w:val="Основной текст 3 Знак1"/>
    <w:rsid w:val="0089395E"/>
    <w:rPr>
      <w:sz w:val="30"/>
      <w:szCs w:val="24"/>
    </w:rPr>
  </w:style>
  <w:style w:type="paragraph" w:customStyle="1" w:styleId="CharChar">
    <w:name w:val="Char Char"/>
    <w:basedOn w:val="a0"/>
    <w:rsid w:val="0089395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611">
    <w:name w:val="Знак Знак61"/>
    <w:rsid w:val="0089395E"/>
    <w:rPr>
      <w:b/>
      <w:bCs/>
      <w:sz w:val="26"/>
      <w:szCs w:val="24"/>
      <w:lang w:val="ru-RU" w:eastAsia="ar-SA" w:bidi="ar-SA"/>
    </w:rPr>
  </w:style>
  <w:style w:type="character" w:customStyle="1" w:styleId="510">
    <w:name w:val="Знак Знак51"/>
    <w:rsid w:val="0089395E"/>
    <w:rPr>
      <w:b/>
      <w:bCs/>
      <w:sz w:val="24"/>
      <w:szCs w:val="24"/>
      <w:lang w:val="ru-RU" w:eastAsia="ar-SA" w:bidi="ar-SA"/>
    </w:rPr>
  </w:style>
  <w:style w:type="paragraph" w:customStyle="1" w:styleId="311">
    <w:name w:val="Основной текст 31"/>
    <w:basedOn w:val="a0"/>
    <w:rsid w:val="0089395E"/>
    <w:pPr>
      <w:jc w:val="both"/>
    </w:pPr>
    <w:rPr>
      <w:sz w:val="30"/>
      <w:lang w:eastAsia="ar-SA"/>
    </w:rPr>
  </w:style>
  <w:style w:type="character" w:customStyle="1" w:styleId="extended-textshort">
    <w:name w:val="extended-text__short"/>
    <w:uiPriority w:val="99"/>
    <w:rsid w:val="00C91FBD"/>
    <w:rPr>
      <w:rFonts w:cs="Times New Roman"/>
    </w:rPr>
  </w:style>
  <w:style w:type="paragraph" w:customStyle="1" w:styleId="1f">
    <w:name w:val="1"/>
    <w:basedOn w:val="a0"/>
    <w:next w:val="a4"/>
    <w:rsid w:val="004B04BF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numbering" w:customStyle="1" w:styleId="1f0">
    <w:name w:val="Нет списка1"/>
    <w:next w:val="a3"/>
    <w:uiPriority w:val="99"/>
    <w:semiHidden/>
    <w:rsid w:val="00F60842"/>
  </w:style>
  <w:style w:type="table" w:customStyle="1" w:styleId="2f3">
    <w:name w:val="Сетка таблицы2"/>
    <w:basedOn w:val="a2"/>
    <w:next w:val="a5"/>
    <w:rsid w:val="00F608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b">
    <w:name w:val="Абзац списка Знак"/>
    <w:aliases w:val="ТЗ список Знак,Bullet List Знак,FooterText Знак,numbered Знак,Paragraphe de liste1 Знак,Bulletr List Paragraph Знак,Список нумерованный цифры Знак,Цветной список - Акцент 11 Знак,lp1 Знак,GOST_TableList Знак,List Paragraph1 Знак"/>
    <w:link w:val="afa"/>
    <w:uiPriority w:val="99"/>
    <w:qFormat/>
    <w:locked/>
    <w:rsid w:val="00ED7F4B"/>
    <w:rPr>
      <w:rFonts w:ascii="Calibri" w:hAnsi="Calibri"/>
      <w:sz w:val="22"/>
      <w:szCs w:val="22"/>
      <w:lang w:eastAsia="en-US"/>
    </w:rPr>
  </w:style>
  <w:style w:type="paragraph" w:customStyle="1" w:styleId="affff1">
    <w:name w:val="Таблицы (моноширинный)"/>
    <w:basedOn w:val="a0"/>
    <w:next w:val="a0"/>
    <w:uiPriority w:val="99"/>
    <w:rsid w:val="00ED7F4B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SL1">
    <w:name w:val="SL_Абзац списка1"/>
    <w:basedOn w:val="a0"/>
    <w:next w:val="afa"/>
    <w:uiPriority w:val="99"/>
    <w:qFormat/>
    <w:rsid w:val="00F653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5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5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51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6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4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6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9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1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8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1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05D10E5F2E4F368755353677F3BAA052975A3BD6EF7EC4190015B6E2D22D4CF4610507FC9ECE54E2IEg1I" TargetMode="External"/><Relationship Id="rId18" Type="http://schemas.openxmlformats.org/officeDocument/2006/relationships/hyperlink" Target="https://ru.wikipedia.org/wiki/%D0%A2%D0%B5%D0%BA%D1%81%D1%82" TargetMode="External"/><Relationship Id="rId26" Type="http://schemas.openxmlformats.org/officeDocument/2006/relationships/image" Target="media/image13.wmf"/><Relationship Id="rId39" Type="http://schemas.openxmlformats.org/officeDocument/2006/relationships/hyperlink" Target="consultantplus://offline/ref=05D10E5F2E4F368755353677F3BAA052975A3BD6EF7EC4190015B6E2D22D4CF4610507FC9ECE54E2IEg1I" TargetMode="External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34" Type="http://schemas.openxmlformats.org/officeDocument/2006/relationships/image" Target="media/image21.wmf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hyperlink" Target="https://ru.wikipedia.org/wiki/%D0%94%D0%BE%D0%BA%D1%83%D0%BC%D0%B5%D0%BD%D1%82" TargetMode="External"/><Relationship Id="rId25" Type="http://schemas.openxmlformats.org/officeDocument/2006/relationships/image" Target="media/image12.wmf"/><Relationship Id="rId33" Type="http://schemas.openxmlformats.org/officeDocument/2006/relationships/image" Target="media/image20.wmf"/><Relationship Id="rId38" Type="http://schemas.openxmlformats.org/officeDocument/2006/relationships/image" Target="media/image25.wmf"/><Relationship Id="rId2" Type="http://schemas.openxmlformats.org/officeDocument/2006/relationships/numbering" Target="numbering.xml"/><Relationship Id="rId16" Type="http://schemas.openxmlformats.org/officeDocument/2006/relationships/image" Target="media/image8.wmf"/><Relationship Id="rId20" Type="http://schemas.openxmlformats.org/officeDocument/2006/relationships/hyperlink" Target="https://ru.wikipedia.org/wiki/%D0%91%D0%B0%D0%B7%D0%B0_%D0%B4%D0%B0%D0%BD%D0%BD%D1%8B%D1%85" TargetMode="External"/><Relationship Id="rId29" Type="http://schemas.openxmlformats.org/officeDocument/2006/relationships/image" Target="media/image16.wmf"/><Relationship Id="rId41" Type="http://schemas.openxmlformats.org/officeDocument/2006/relationships/image" Target="media/image26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24" Type="http://schemas.openxmlformats.org/officeDocument/2006/relationships/hyperlink" Target="consultantplus://offline/ref=05D10E5F2E4F368755353677F3BAA052975A3BD6EF7EC4190015B6E2D22D4CF4610507FC9ECE54E2IEg1I" TargetMode="External"/><Relationship Id="rId32" Type="http://schemas.openxmlformats.org/officeDocument/2006/relationships/image" Target="media/image19.wmf"/><Relationship Id="rId37" Type="http://schemas.openxmlformats.org/officeDocument/2006/relationships/image" Target="media/image24.wmf"/><Relationship Id="rId40" Type="http://schemas.openxmlformats.org/officeDocument/2006/relationships/hyperlink" Target="consultantplus://offline/ref=05D10E5F2E4F368755353677F3BAA052975A3BD6EF7EC4190015B6E2D22D4CF4610507FC9ECE57EAIEg3I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image" Target="media/image15.wmf"/><Relationship Id="rId36" Type="http://schemas.openxmlformats.org/officeDocument/2006/relationships/image" Target="media/image23.wmf"/><Relationship Id="rId10" Type="http://schemas.openxmlformats.org/officeDocument/2006/relationships/image" Target="media/image3.wmf"/><Relationship Id="rId19" Type="http://schemas.openxmlformats.org/officeDocument/2006/relationships/hyperlink" Target="https://ru.wikipedia.org/wiki/%D0%AD%D0%BB%D0%B5%D0%BA%D1%82%D1%80%D0%BE%D0%BD%D0%BD%D0%B0%D1%8F_%D1%82%D0%B0%D0%B1%D0%BB%D0%B8%D1%86%D0%B0" TargetMode="External"/><Relationship Id="rId31" Type="http://schemas.openxmlformats.org/officeDocument/2006/relationships/image" Target="media/image18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6.wmf"/><Relationship Id="rId22" Type="http://schemas.openxmlformats.org/officeDocument/2006/relationships/image" Target="media/image10.wmf"/><Relationship Id="rId27" Type="http://schemas.openxmlformats.org/officeDocument/2006/relationships/image" Target="media/image14.wmf"/><Relationship Id="rId30" Type="http://schemas.openxmlformats.org/officeDocument/2006/relationships/image" Target="media/image17.wmf"/><Relationship Id="rId35" Type="http://schemas.openxmlformats.org/officeDocument/2006/relationships/image" Target="media/image22.wmf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CC4C15-8232-4574-B292-604582C44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21</Pages>
  <Words>5330</Words>
  <Characters>30387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35646</CharactersWithSpaces>
  <SharedDoc>false</SharedDoc>
  <HLinks>
    <vt:vector size="54" baseType="variant">
      <vt:variant>
        <vt:i4>3014761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consultantplus://offline/ref=05D10E5F2E4F368755353677F3BAA052975A3BD6EF7EC4190015B6E2D22D4CF4610507FC9ECE57EAIEg3I</vt:lpwstr>
      </vt:variant>
      <vt:variant>
        <vt:lpwstr/>
      </vt:variant>
      <vt:variant>
        <vt:i4>3014715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consultantplus://offline/ref=05D10E5F2E4F368755353677F3BAA052975A3BD6EF7EC4190015B6E2D22D4CF4610507FC9ECE54E2IEg1I</vt:lpwstr>
      </vt:variant>
      <vt:variant>
        <vt:lpwstr/>
      </vt:variant>
      <vt:variant>
        <vt:i4>3014715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consultantplus://offline/ref=05D10E5F2E4F368755353677F3BAA052975A3BD6EF7EC4190015B6E2D22D4CF4610507FC9ECE54E2IEg1I</vt:lpwstr>
      </vt:variant>
      <vt:variant>
        <vt:lpwstr/>
      </vt:variant>
      <vt:variant>
        <vt:i4>7733347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consultantplus://offline/ref=1D8AAC9F3B087CE8772AD76D2FF54DE4A9D5330BAB63757A07CD18556BDE46242C05919AD73A8256CCE2CD7D51D799E32EF149E03B0E8BCBn3JFL</vt:lpwstr>
      </vt:variant>
      <vt:variant>
        <vt:lpwstr/>
      </vt:variant>
      <vt:variant>
        <vt:i4>3145729</vt:i4>
      </vt:variant>
      <vt:variant>
        <vt:i4>12</vt:i4>
      </vt:variant>
      <vt:variant>
        <vt:i4>0</vt:i4>
      </vt:variant>
      <vt:variant>
        <vt:i4>5</vt:i4>
      </vt:variant>
      <vt:variant>
        <vt:lpwstr>https://ru.wikipedia.org/wiki/%D0%91%D0%B0%D0%B7%D0%B0_%D0%B4%D0%B0%D0%BD%D0%BD%D1%8B%D1%85</vt:lpwstr>
      </vt:variant>
      <vt:variant>
        <vt:lpwstr/>
      </vt:variant>
      <vt:variant>
        <vt:i4>6488077</vt:i4>
      </vt:variant>
      <vt:variant>
        <vt:i4>9</vt:i4>
      </vt:variant>
      <vt:variant>
        <vt:i4>0</vt:i4>
      </vt:variant>
      <vt:variant>
        <vt:i4>5</vt:i4>
      </vt:variant>
      <vt:variant>
        <vt:lpwstr>https://ru.wikipedia.org/wiki/%D0%AD%D0%BB%D0%B5%D0%BA%D1%82%D1%80%D0%BE%D0%BD%D0%BD%D0%B0%D1%8F_%D1%82%D0%B0%D0%B1%D0%BB%D0%B8%D1%86%D0%B0</vt:lpwstr>
      </vt:variant>
      <vt:variant>
        <vt:lpwstr/>
      </vt:variant>
      <vt:variant>
        <vt:i4>1179671</vt:i4>
      </vt:variant>
      <vt:variant>
        <vt:i4>6</vt:i4>
      </vt:variant>
      <vt:variant>
        <vt:i4>0</vt:i4>
      </vt:variant>
      <vt:variant>
        <vt:i4>5</vt:i4>
      </vt:variant>
      <vt:variant>
        <vt:lpwstr>https://ru.wikipedia.org/wiki/%D0%A2%D0%B5%D0%BA%D1%81%D1%82</vt:lpwstr>
      </vt:variant>
      <vt:variant>
        <vt:lpwstr/>
      </vt:variant>
      <vt:variant>
        <vt:i4>3473464</vt:i4>
      </vt:variant>
      <vt:variant>
        <vt:i4>3</vt:i4>
      </vt:variant>
      <vt:variant>
        <vt:i4>0</vt:i4>
      </vt:variant>
      <vt:variant>
        <vt:i4>5</vt:i4>
      </vt:variant>
      <vt:variant>
        <vt:lpwstr>https://ru.wikipedia.org/wiki/%D0%94%D0%BE%D0%BA%D1%83%D0%BC%D0%B5%D0%BD%D1%82</vt:lpwstr>
      </vt:variant>
      <vt:variant>
        <vt:lpwstr/>
      </vt:variant>
      <vt:variant>
        <vt:i4>3014715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consultantplus://offline/ref=05D10E5F2E4F368755353677F3BAA052975A3BD6EF7EC4190015B6E2D22D4CF4610507FC9ECE54E2IEg1I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Чистяков С.С.</dc:creator>
  <cp:lastModifiedBy>ИС</cp:lastModifiedBy>
  <cp:revision>4</cp:revision>
  <cp:lastPrinted>2024-12-10T08:23:00Z</cp:lastPrinted>
  <dcterms:created xsi:type="dcterms:W3CDTF">2024-12-10T06:26:00Z</dcterms:created>
  <dcterms:modified xsi:type="dcterms:W3CDTF">2024-12-10T09:25:00Z</dcterms:modified>
</cp:coreProperties>
</file>